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649" w:rsidRPr="009F6CAD" w:rsidRDefault="00272649" w:rsidP="00272649">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 xml:space="preserve">МУ «Отдел образования </w:t>
      </w:r>
      <w:proofErr w:type="spellStart"/>
      <w:r w:rsidRPr="009F6CAD">
        <w:rPr>
          <w:rFonts w:ascii="Times New Roman" w:eastAsia="Times New Roman" w:hAnsi="Times New Roman" w:cs="Times New Roman"/>
          <w:sz w:val="24"/>
          <w:szCs w:val="24"/>
          <w:lang w:eastAsia="ru-RU"/>
        </w:rPr>
        <w:t>Курчалоевского</w:t>
      </w:r>
      <w:proofErr w:type="spellEnd"/>
      <w:r w:rsidRPr="009F6CAD">
        <w:rPr>
          <w:rFonts w:ascii="Times New Roman" w:eastAsia="Times New Roman" w:hAnsi="Times New Roman" w:cs="Times New Roman"/>
          <w:sz w:val="24"/>
          <w:szCs w:val="24"/>
          <w:lang w:eastAsia="ru-RU"/>
        </w:rPr>
        <w:t xml:space="preserve"> муниципального района»</w:t>
      </w:r>
    </w:p>
    <w:p w:rsidR="00272649" w:rsidRPr="009F6CAD" w:rsidRDefault="00272649" w:rsidP="0027264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272649" w:rsidRPr="009F6CAD" w:rsidRDefault="00272649" w:rsidP="0027264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«БАЧИ-ЮРТОВСКАЯ СРЕДНЯЯ ШКОЛА №2 ИМЕНИ </w:t>
      </w:r>
    </w:p>
    <w:p w:rsidR="00272649" w:rsidRPr="009F6CAD" w:rsidRDefault="00272649" w:rsidP="0027264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ГЕРОЯ РОССИИ ПЕРВОГО ПРЕЗИДЕНТА ЧЕЧЕНСКОЙ </w:t>
      </w:r>
    </w:p>
    <w:p w:rsidR="00272649" w:rsidRPr="009F6CAD" w:rsidRDefault="00272649" w:rsidP="0027264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РЕСПУБЛИКИ АХМАТА-ХАДЖИ КАДЫРОВА»</w:t>
      </w:r>
    </w:p>
    <w:p w:rsidR="00272649" w:rsidRPr="009F6CAD" w:rsidRDefault="00272649" w:rsidP="0027264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(МБОУ «</w:t>
      </w:r>
      <w:proofErr w:type="spellStart"/>
      <w:r w:rsidRPr="009F6CAD">
        <w:rPr>
          <w:rFonts w:ascii="Times New Roman" w:eastAsia="Times New Roman" w:hAnsi="Times New Roman" w:cs="Times New Roman"/>
          <w:b/>
          <w:sz w:val="24"/>
          <w:szCs w:val="24"/>
          <w:lang w:eastAsia="ru-RU"/>
        </w:rPr>
        <w:t>Бачи-Юртовская</w:t>
      </w:r>
      <w:proofErr w:type="spellEnd"/>
      <w:r w:rsidRPr="009F6CAD">
        <w:rPr>
          <w:rFonts w:ascii="Times New Roman" w:eastAsia="Times New Roman" w:hAnsi="Times New Roman" w:cs="Times New Roman"/>
          <w:b/>
          <w:sz w:val="24"/>
          <w:szCs w:val="24"/>
          <w:lang w:eastAsia="ru-RU"/>
        </w:rPr>
        <w:t xml:space="preserve"> СШ №2»)</w:t>
      </w:r>
    </w:p>
    <w:p w:rsidR="00272649" w:rsidRPr="009F6CAD" w:rsidRDefault="00272649" w:rsidP="00272649">
      <w:pPr>
        <w:spacing w:after="0" w:line="240" w:lineRule="auto"/>
        <w:ind w:firstLine="284"/>
        <w:jc w:val="center"/>
        <w:rPr>
          <w:rFonts w:ascii="Times New Roman" w:eastAsia="Times New Roman" w:hAnsi="Times New Roman" w:cs="Times New Roman"/>
          <w:sz w:val="24"/>
          <w:szCs w:val="24"/>
          <w:lang w:eastAsia="ru-RU"/>
        </w:rPr>
      </w:pPr>
    </w:p>
    <w:p w:rsidR="00272649" w:rsidRPr="009F6CAD" w:rsidRDefault="00272649" w:rsidP="00272649">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МУ «</w:t>
      </w:r>
      <w:proofErr w:type="spellStart"/>
      <w:r w:rsidRPr="009F6CAD">
        <w:rPr>
          <w:rFonts w:ascii="Times New Roman" w:eastAsia="Times New Roman" w:hAnsi="Times New Roman" w:cs="Times New Roman"/>
          <w:sz w:val="24"/>
          <w:szCs w:val="24"/>
          <w:lang w:eastAsia="ru-RU"/>
        </w:rPr>
        <w:t>Курчалойн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муниципальни</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кIоштан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дешаран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дакъа</w:t>
      </w:r>
      <w:proofErr w:type="spellEnd"/>
      <w:r w:rsidRPr="009F6CAD">
        <w:rPr>
          <w:rFonts w:ascii="Times New Roman" w:eastAsia="Times New Roman" w:hAnsi="Times New Roman" w:cs="Times New Roman"/>
          <w:sz w:val="24"/>
          <w:szCs w:val="24"/>
          <w:lang w:eastAsia="ru-RU"/>
        </w:rPr>
        <w:t>»</w:t>
      </w:r>
    </w:p>
    <w:p w:rsidR="00272649" w:rsidRPr="009F6CAD" w:rsidRDefault="00272649" w:rsidP="00272649">
      <w:pPr>
        <w:spacing w:after="0" w:line="240" w:lineRule="auto"/>
        <w:ind w:firstLine="284"/>
        <w:jc w:val="center"/>
        <w:rPr>
          <w:rFonts w:ascii="Times New Roman" w:eastAsia="Times New Roman" w:hAnsi="Times New Roman" w:cs="Times New Roman"/>
          <w:b/>
          <w:sz w:val="24"/>
          <w:szCs w:val="24"/>
          <w:lang w:eastAsia="ru-RU"/>
        </w:rPr>
      </w:pPr>
      <w:proofErr w:type="spellStart"/>
      <w:r w:rsidRPr="009F6CAD">
        <w:rPr>
          <w:rFonts w:ascii="Times New Roman" w:eastAsia="Times New Roman" w:hAnsi="Times New Roman" w:cs="Times New Roman"/>
          <w:b/>
          <w:sz w:val="24"/>
          <w:szCs w:val="24"/>
          <w:lang w:eastAsia="ru-RU"/>
        </w:rPr>
        <w:t>Муниципальни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бюджетни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юкъарадешаран</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учреждени</w:t>
      </w:r>
      <w:proofErr w:type="spellEnd"/>
    </w:p>
    <w:p w:rsidR="00272649" w:rsidRPr="009F6CAD" w:rsidRDefault="00272649" w:rsidP="0027264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 «Б1АЬЧИ-ЮЬРТАРА №2 ЙОЛУ РОССИН ТУРПАЛХОЧУН </w:t>
      </w:r>
    </w:p>
    <w:p w:rsidR="00272649" w:rsidRPr="009F6CAD" w:rsidRDefault="00272649" w:rsidP="0027264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ДУЬХХЬАРЛЕРАЧУ ПРЕЗИДЕНТАН АХЬМАД-ХЬАЬЖА </w:t>
      </w:r>
    </w:p>
    <w:p w:rsidR="00272649" w:rsidRPr="009F6CAD" w:rsidRDefault="00272649" w:rsidP="0027264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КАДЫРОВН Ц1АРАХ ЙОЛУ ЮККЪЕРА ИШКОЛ»</w:t>
      </w:r>
    </w:p>
    <w:p w:rsidR="00272649" w:rsidRDefault="00272649" w:rsidP="0027264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(МБЮУ «</w:t>
      </w:r>
      <w:proofErr w:type="spellStart"/>
      <w:r w:rsidRPr="009F6CAD">
        <w:rPr>
          <w:rFonts w:ascii="Times New Roman" w:eastAsia="Times New Roman" w:hAnsi="Times New Roman" w:cs="Times New Roman"/>
          <w:b/>
          <w:sz w:val="24"/>
          <w:szCs w:val="24"/>
          <w:lang w:eastAsia="ru-RU"/>
        </w:rPr>
        <w:t>Бачи-Юртара</w:t>
      </w:r>
      <w:proofErr w:type="spellEnd"/>
      <w:r w:rsidRPr="009F6CAD">
        <w:rPr>
          <w:rFonts w:ascii="Times New Roman" w:eastAsia="Times New Roman" w:hAnsi="Times New Roman" w:cs="Times New Roman"/>
          <w:b/>
          <w:sz w:val="24"/>
          <w:szCs w:val="24"/>
          <w:lang w:eastAsia="ru-RU"/>
        </w:rPr>
        <w:t xml:space="preserve"> №2 </w:t>
      </w:r>
      <w:proofErr w:type="spellStart"/>
      <w:r w:rsidRPr="009F6CAD">
        <w:rPr>
          <w:rFonts w:ascii="Times New Roman" w:eastAsia="Times New Roman" w:hAnsi="Times New Roman" w:cs="Times New Roman"/>
          <w:b/>
          <w:sz w:val="24"/>
          <w:szCs w:val="24"/>
          <w:lang w:eastAsia="ru-RU"/>
        </w:rPr>
        <w:t>йолу</w:t>
      </w:r>
      <w:proofErr w:type="spellEnd"/>
      <w:r w:rsidRPr="009F6CAD">
        <w:rPr>
          <w:rFonts w:ascii="Times New Roman" w:eastAsia="Times New Roman" w:hAnsi="Times New Roman" w:cs="Times New Roman"/>
          <w:b/>
          <w:sz w:val="24"/>
          <w:szCs w:val="24"/>
          <w:lang w:eastAsia="ru-RU"/>
        </w:rPr>
        <w:t xml:space="preserve"> ЮИ)</w:t>
      </w:r>
    </w:p>
    <w:p w:rsidR="00272649" w:rsidRPr="009F6CAD" w:rsidRDefault="00272649" w:rsidP="00272649">
      <w:pPr>
        <w:spacing w:after="0" w:line="240" w:lineRule="auto"/>
        <w:ind w:firstLine="284"/>
        <w:jc w:val="center"/>
        <w:rPr>
          <w:rFonts w:ascii="Times New Roman" w:eastAsia="Times New Roman" w:hAnsi="Times New Roman" w:cs="Times New Roman"/>
          <w:b/>
          <w:sz w:val="24"/>
          <w:szCs w:val="24"/>
          <w:lang w:eastAsia="ru-RU"/>
        </w:rPr>
      </w:pPr>
    </w:p>
    <w:p w:rsidR="00272649" w:rsidRPr="00EB2A2A" w:rsidRDefault="00272649" w:rsidP="00272649">
      <w:pPr>
        <w:spacing w:line="240" w:lineRule="auto"/>
        <w:ind w:left="-91"/>
        <w:rPr>
          <w:rFonts w:ascii="Times New Roman" w:hAnsi="Times New Roman" w:cs="Times New Roman"/>
          <w:sz w:val="28"/>
          <w:szCs w:val="28"/>
        </w:rPr>
      </w:pPr>
      <w:proofErr w:type="gramStart"/>
      <w:r w:rsidRPr="00EB2A2A">
        <w:rPr>
          <w:rFonts w:ascii="Times New Roman" w:hAnsi="Times New Roman" w:cs="Times New Roman"/>
          <w:sz w:val="28"/>
          <w:szCs w:val="28"/>
        </w:rPr>
        <w:t xml:space="preserve">Согласовано:   </w:t>
      </w:r>
      <w:proofErr w:type="gramEnd"/>
      <w:r w:rsidRPr="00EB2A2A">
        <w:rPr>
          <w:rFonts w:ascii="Times New Roman" w:hAnsi="Times New Roman" w:cs="Times New Roman"/>
          <w:sz w:val="28"/>
          <w:szCs w:val="28"/>
        </w:rPr>
        <w:t xml:space="preserve">                                                             УТВЕРЖДЕНА</w:t>
      </w:r>
    </w:p>
    <w:p w:rsidR="00272649" w:rsidRPr="00EB2A2A" w:rsidRDefault="00272649" w:rsidP="00272649">
      <w:pPr>
        <w:spacing w:line="240" w:lineRule="auto"/>
        <w:ind w:left="-91"/>
        <w:rPr>
          <w:rFonts w:ascii="Times New Roman" w:hAnsi="Times New Roman" w:cs="Times New Roman"/>
          <w:sz w:val="28"/>
          <w:szCs w:val="28"/>
        </w:rPr>
      </w:pPr>
      <w:r w:rsidRPr="00EB2A2A">
        <w:rPr>
          <w:rFonts w:ascii="Times New Roman" w:hAnsi="Times New Roman" w:cs="Times New Roman"/>
          <w:sz w:val="28"/>
          <w:szCs w:val="28"/>
        </w:rPr>
        <w:t xml:space="preserve">Председатель Профкома                                 </w:t>
      </w:r>
      <w:r>
        <w:rPr>
          <w:rFonts w:ascii="Times New Roman" w:hAnsi="Times New Roman" w:cs="Times New Roman"/>
          <w:sz w:val="28"/>
          <w:szCs w:val="28"/>
        </w:rPr>
        <w:t xml:space="preserve">              приказом №</w:t>
      </w:r>
    </w:p>
    <w:p w:rsidR="00272649" w:rsidRPr="00EB2A2A" w:rsidRDefault="00272649" w:rsidP="00272649">
      <w:pPr>
        <w:spacing w:line="240" w:lineRule="auto"/>
        <w:ind w:left="-91"/>
        <w:rPr>
          <w:rFonts w:ascii="Times New Roman" w:hAnsi="Times New Roman" w:cs="Times New Roman"/>
          <w:sz w:val="28"/>
          <w:szCs w:val="28"/>
        </w:rPr>
      </w:pPr>
      <w:r>
        <w:rPr>
          <w:rFonts w:ascii="Times New Roman" w:hAnsi="Times New Roman" w:cs="Times New Roman"/>
          <w:sz w:val="28"/>
          <w:szCs w:val="28"/>
        </w:rPr>
        <w:t>______</w:t>
      </w:r>
      <w:proofErr w:type="spellStart"/>
      <w:r>
        <w:rPr>
          <w:rFonts w:ascii="Times New Roman" w:hAnsi="Times New Roman" w:cs="Times New Roman"/>
          <w:sz w:val="28"/>
          <w:szCs w:val="28"/>
        </w:rPr>
        <w:t>Каимова</w:t>
      </w:r>
      <w:proofErr w:type="spellEnd"/>
      <w:r>
        <w:rPr>
          <w:rFonts w:ascii="Times New Roman" w:hAnsi="Times New Roman" w:cs="Times New Roman"/>
          <w:sz w:val="28"/>
          <w:szCs w:val="28"/>
        </w:rPr>
        <w:t xml:space="preserve"> М.С</w:t>
      </w: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от «___» _____ 2024</w:t>
      </w:r>
      <w:r w:rsidRPr="00EB2A2A">
        <w:rPr>
          <w:rFonts w:ascii="Times New Roman" w:hAnsi="Times New Roman" w:cs="Times New Roman"/>
          <w:sz w:val="28"/>
          <w:szCs w:val="28"/>
        </w:rPr>
        <w:t>г.</w:t>
      </w:r>
    </w:p>
    <w:p w:rsidR="00272649" w:rsidRPr="00272649" w:rsidRDefault="00272649" w:rsidP="00272649">
      <w:pPr>
        <w:spacing w:line="240" w:lineRule="auto"/>
        <w:rPr>
          <w:rFonts w:ascii="Times New Roman" w:hAnsi="Times New Roman" w:cs="Times New Roman"/>
          <w:sz w:val="28"/>
          <w:szCs w:val="28"/>
        </w:rPr>
      </w:pP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_______</w:t>
      </w:r>
      <w:proofErr w:type="spellStart"/>
      <w:r>
        <w:rPr>
          <w:rFonts w:ascii="Times New Roman" w:hAnsi="Times New Roman" w:cs="Times New Roman"/>
          <w:sz w:val="28"/>
          <w:szCs w:val="28"/>
        </w:rPr>
        <w:t>С.У.Ибрагимова</w:t>
      </w:r>
      <w:proofErr w:type="spellEnd"/>
    </w:p>
    <w:p w:rsidR="002E6963" w:rsidRPr="00272649" w:rsidRDefault="002E6963" w:rsidP="00272649">
      <w:pPr>
        <w:shd w:val="clear" w:color="auto" w:fill="FFFFFF"/>
        <w:spacing w:after="75" w:line="488" w:lineRule="atLeast"/>
        <w:jc w:val="center"/>
        <w:textAlignment w:val="baseline"/>
        <w:outlineLvl w:val="1"/>
        <w:rPr>
          <w:rFonts w:ascii="Times New Roman" w:eastAsia="Times New Roman" w:hAnsi="Times New Roman" w:cs="Times New Roman"/>
          <w:b/>
          <w:bCs/>
          <w:color w:val="1E2120"/>
          <w:sz w:val="39"/>
          <w:szCs w:val="39"/>
          <w:lang w:eastAsia="ru-RU"/>
        </w:rPr>
      </w:pPr>
      <w:r w:rsidRPr="002E6963">
        <w:rPr>
          <w:rFonts w:ascii="Times New Roman" w:eastAsia="Times New Roman" w:hAnsi="Times New Roman" w:cs="Times New Roman"/>
          <w:b/>
          <w:bCs/>
          <w:color w:val="1E2120"/>
          <w:sz w:val="39"/>
          <w:szCs w:val="39"/>
          <w:lang w:eastAsia="ru-RU"/>
        </w:rPr>
        <w:t>Должностная инструкция</w:t>
      </w:r>
      <w:r w:rsidRPr="002E6963">
        <w:rPr>
          <w:rFonts w:ascii="Times New Roman" w:eastAsia="Times New Roman" w:hAnsi="Times New Roman" w:cs="Times New Roman"/>
          <w:b/>
          <w:bCs/>
          <w:color w:val="1E2120"/>
          <w:sz w:val="39"/>
          <w:szCs w:val="39"/>
          <w:lang w:eastAsia="ru-RU"/>
        </w:rPr>
        <w:br/>
        <w:t>учителя родного языка и литературы</w:t>
      </w:r>
    </w:p>
    <w:p w:rsidR="002E6963" w:rsidRPr="002E6963" w:rsidRDefault="002E6963" w:rsidP="002E6963">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E6963">
        <w:rPr>
          <w:rFonts w:ascii="Times New Roman" w:eastAsia="Times New Roman" w:hAnsi="Times New Roman" w:cs="Times New Roman"/>
          <w:b/>
          <w:bCs/>
          <w:color w:val="1E2120"/>
          <w:sz w:val="30"/>
          <w:szCs w:val="30"/>
          <w:lang w:eastAsia="ru-RU"/>
        </w:rPr>
        <w:t>1. Общие положения</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1.1. Настоящая </w:t>
      </w:r>
      <w:r w:rsidRPr="002E6963">
        <w:rPr>
          <w:rFonts w:ascii="inherit" w:eastAsia="Times New Roman" w:hAnsi="inherit" w:cs="Times New Roman"/>
          <w:b/>
          <w:bCs/>
          <w:color w:val="1E2120"/>
          <w:sz w:val="27"/>
          <w:szCs w:val="27"/>
          <w:bdr w:val="none" w:sz="0" w:space="0" w:color="auto" w:frame="1"/>
          <w:lang w:eastAsia="ru-RU"/>
        </w:rPr>
        <w:t>должностная инструкция учителя родного языка и литературы</w:t>
      </w:r>
      <w:r w:rsidRPr="002E6963">
        <w:rPr>
          <w:rFonts w:ascii="Times New Roman" w:eastAsia="Times New Roman" w:hAnsi="Times New Roman" w:cs="Times New Roman"/>
          <w:color w:val="1E2120"/>
          <w:sz w:val="27"/>
          <w:szCs w:val="27"/>
          <w:lang w:eastAsia="ru-RU"/>
        </w:rPr>
        <w:t> в школе разработана на основании </w:t>
      </w:r>
      <w:r w:rsidRPr="002E6963">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2E6963">
        <w:rPr>
          <w:rFonts w:ascii="Times New Roman" w:eastAsia="Times New Roman" w:hAnsi="Times New Roman" w:cs="Times New Roman"/>
          <w:color w:val="1E2120"/>
          <w:sz w:val="27"/>
          <w:szCs w:val="27"/>
          <w:lang w:eastAsia="ru-RU"/>
        </w:rPr>
        <w:t>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года; в соответствии с Федеральным законом «Об образовании в Российской Федерации» от 29.12.2012г № 273-ФЗ с изменениями от 28 декабря 2024 года; </w:t>
      </w:r>
      <w:r w:rsidRPr="002E6963">
        <w:rPr>
          <w:rFonts w:ascii="inherit" w:eastAsia="Times New Roman" w:hAnsi="inherit" w:cs="Times New Roman"/>
          <w:b/>
          <w:bCs/>
          <w:color w:val="1E2120"/>
          <w:sz w:val="27"/>
          <w:szCs w:val="27"/>
          <w:bdr w:val="none" w:sz="0" w:space="0" w:color="auto" w:frame="1"/>
          <w:lang w:eastAsia="ru-RU"/>
        </w:rPr>
        <w:t>ФГОС</w:t>
      </w:r>
      <w:r w:rsidRPr="002E6963">
        <w:rPr>
          <w:rFonts w:ascii="Times New Roman" w:eastAsia="Times New Roman" w:hAnsi="Times New Roman" w:cs="Times New Roman"/>
          <w:color w:val="1E2120"/>
          <w:sz w:val="27"/>
          <w:szCs w:val="27"/>
          <w:lang w:eastAsia="ru-RU"/>
        </w:rPr>
        <w:t xml:space="preserve"> НОО и ООО, утвержденных соответственно Приказами </w:t>
      </w:r>
      <w:proofErr w:type="spellStart"/>
      <w:r w:rsidRPr="002E6963">
        <w:rPr>
          <w:rFonts w:ascii="Times New Roman" w:eastAsia="Times New Roman" w:hAnsi="Times New Roman" w:cs="Times New Roman"/>
          <w:color w:val="1E2120"/>
          <w:sz w:val="27"/>
          <w:szCs w:val="27"/>
          <w:lang w:eastAsia="ru-RU"/>
        </w:rPr>
        <w:t>Минпросвещения</w:t>
      </w:r>
      <w:proofErr w:type="spellEnd"/>
      <w:r w:rsidRPr="002E6963">
        <w:rPr>
          <w:rFonts w:ascii="Times New Roman" w:eastAsia="Times New Roman" w:hAnsi="Times New Roman" w:cs="Times New Roman"/>
          <w:color w:val="1E2120"/>
          <w:sz w:val="27"/>
          <w:szCs w:val="27"/>
          <w:lang w:eastAsia="ru-RU"/>
        </w:rPr>
        <w:t xml:space="preserve"> России №286 и №287 от 31 мая 2021 года с изменениями 22 января 2024 года и ФГОС СОО, утвержденного Приказом </w:t>
      </w:r>
      <w:proofErr w:type="spellStart"/>
      <w:r w:rsidRPr="002E6963">
        <w:rPr>
          <w:rFonts w:ascii="Times New Roman" w:eastAsia="Times New Roman" w:hAnsi="Times New Roman" w:cs="Times New Roman"/>
          <w:color w:val="1E2120"/>
          <w:sz w:val="27"/>
          <w:szCs w:val="27"/>
          <w:lang w:eastAsia="ru-RU"/>
        </w:rPr>
        <w:t>Минобрнауки</w:t>
      </w:r>
      <w:proofErr w:type="spellEnd"/>
      <w:r w:rsidRPr="002E6963">
        <w:rPr>
          <w:rFonts w:ascii="Times New Roman" w:eastAsia="Times New Roman" w:hAnsi="Times New Roman" w:cs="Times New Roman"/>
          <w:color w:val="1E2120"/>
          <w:sz w:val="27"/>
          <w:szCs w:val="27"/>
          <w:lang w:eastAsia="ru-RU"/>
        </w:rPr>
        <w:t xml:space="preserve"> России №413 от 17.05.2012г с изменениями от 27 декабря 2023 года; с учетом </w:t>
      </w:r>
      <w:r w:rsidRPr="002E6963">
        <w:rPr>
          <w:rFonts w:ascii="inherit" w:eastAsia="Times New Roman" w:hAnsi="inherit" w:cs="Times New Roman"/>
          <w:i/>
          <w:iCs/>
          <w:color w:val="1E2120"/>
          <w:sz w:val="27"/>
          <w:szCs w:val="27"/>
          <w:bdr w:val="none" w:sz="0" w:space="0" w:color="auto" w:frame="1"/>
          <w:lang w:eastAsia="ru-RU"/>
        </w:rPr>
        <w:t>СП 2.4.3648-20</w:t>
      </w:r>
      <w:r w:rsidRPr="002E6963">
        <w:rPr>
          <w:rFonts w:ascii="Times New Roman" w:eastAsia="Times New Roman" w:hAnsi="Times New Roman" w:cs="Times New Roman"/>
          <w:color w:val="1E2120"/>
          <w:sz w:val="27"/>
          <w:szCs w:val="27"/>
          <w:lang w:eastAsia="ru-RU"/>
        </w:rPr>
        <w:t> «Санитарно-эпидемиологические требования к организациям воспитания и обучения, отдыха и оздоровления детей и молодежи»; в соответствии с Трудовым кодексом РФ и другими нормативными актами, регулирующими трудовые отношения между работником и работодателем.</w:t>
      </w:r>
      <w:r w:rsidRPr="002E6963">
        <w:rPr>
          <w:rFonts w:ascii="Times New Roman" w:eastAsia="Times New Roman" w:hAnsi="Times New Roman" w:cs="Times New Roman"/>
          <w:color w:val="1E2120"/>
          <w:sz w:val="27"/>
          <w:szCs w:val="27"/>
          <w:lang w:eastAsia="ru-RU"/>
        </w:rPr>
        <w:br/>
        <w:t xml:space="preserve">1.2. Данная должностная инструкция, разработанная в соответствии с </w:t>
      </w:r>
      <w:proofErr w:type="spellStart"/>
      <w:r w:rsidRPr="002E6963">
        <w:rPr>
          <w:rFonts w:ascii="Times New Roman" w:eastAsia="Times New Roman" w:hAnsi="Times New Roman" w:cs="Times New Roman"/>
          <w:color w:val="1E2120"/>
          <w:sz w:val="27"/>
          <w:szCs w:val="27"/>
          <w:lang w:eastAsia="ru-RU"/>
        </w:rPr>
        <w:t>профстандартом</w:t>
      </w:r>
      <w:proofErr w:type="spellEnd"/>
      <w:r w:rsidRPr="002E6963">
        <w:rPr>
          <w:rFonts w:ascii="Times New Roman" w:eastAsia="Times New Roman" w:hAnsi="Times New Roman" w:cs="Times New Roman"/>
          <w:color w:val="1E2120"/>
          <w:sz w:val="27"/>
          <w:szCs w:val="27"/>
          <w:lang w:eastAsia="ru-RU"/>
        </w:rPr>
        <w:t>, определяет перечень трудовых функций учителя родного языка и литературы, его обязанностей, а также права, ответственность и взаимоотношения по должности в образовательном учреждении.</w:t>
      </w:r>
      <w:r w:rsidRPr="002E6963">
        <w:rPr>
          <w:rFonts w:ascii="Times New Roman" w:eastAsia="Times New Roman" w:hAnsi="Times New Roman" w:cs="Times New Roman"/>
          <w:color w:val="1E2120"/>
          <w:sz w:val="27"/>
          <w:szCs w:val="27"/>
          <w:lang w:eastAsia="ru-RU"/>
        </w:rPr>
        <w:br/>
        <w:t>1.3. Учитель родного языка принимается на работу и освобождается от должности директором в соответствии с требованиями Трудового Кодекса Российской Федерации.</w:t>
      </w:r>
      <w:r w:rsidRPr="002E6963">
        <w:rPr>
          <w:rFonts w:ascii="Times New Roman" w:eastAsia="Times New Roman" w:hAnsi="Times New Roman" w:cs="Times New Roman"/>
          <w:color w:val="1E2120"/>
          <w:sz w:val="27"/>
          <w:szCs w:val="27"/>
          <w:lang w:eastAsia="ru-RU"/>
        </w:rPr>
        <w:br/>
        <w:t xml:space="preserve">1.4. Учитель родного языка и литературы непосредственно подчиняется </w:t>
      </w:r>
      <w:r w:rsidRPr="002E6963">
        <w:rPr>
          <w:rFonts w:ascii="Times New Roman" w:eastAsia="Times New Roman" w:hAnsi="Times New Roman" w:cs="Times New Roman"/>
          <w:color w:val="1E2120"/>
          <w:sz w:val="27"/>
          <w:szCs w:val="27"/>
          <w:lang w:eastAsia="ru-RU"/>
        </w:rPr>
        <w:lastRenderedPageBreak/>
        <w:t>заместителю директора по учебно-воспитательной работе.</w:t>
      </w:r>
      <w:r w:rsidRPr="002E6963">
        <w:rPr>
          <w:rFonts w:ascii="Times New Roman" w:eastAsia="Times New Roman" w:hAnsi="Times New Roman" w:cs="Times New Roman"/>
          <w:color w:val="1E2120"/>
          <w:sz w:val="27"/>
          <w:szCs w:val="27"/>
          <w:lang w:eastAsia="ru-RU"/>
        </w:rPr>
        <w:br/>
        <w:t>1.5. </w:t>
      </w:r>
      <w:ins w:id="0" w:author="Unknown">
        <w:r w:rsidRPr="002E6963">
          <w:rPr>
            <w:rFonts w:ascii="Times New Roman" w:eastAsia="Times New Roman" w:hAnsi="Times New Roman" w:cs="Times New Roman"/>
            <w:color w:val="1E2120"/>
            <w:sz w:val="27"/>
            <w:szCs w:val="27"/>
            <w:u w:val="single"/>
            <w:bdr w:val="none" w:sz="0" w:space="0" w:color="auto" w:frame="1"/>
            <w:lang w:eastAsia="ru-RU"/>
          </w:rPr>
          <w:t>На должность учителя родного языка и литературы принимается лицо:</w:t>
        </w:r>
      </w:ins>
    </w:p>
    <w:p w:rsidR="002E6963" w:rsidRPr="002E6963" w:rsidRDefault="002E6963" w:rsidP="002E6963">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«Родной язык и литература»,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2E6963" w:rsidRPr="002E6963" w:rsidRDefault="002E6963" w:rsidP="002E6963">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без предъявления требований к стажу работы;</w:t>
      </w:r>
    </w:p>
    <w:p w:rsidR="002E6963" w:rsidRPr="002E6963" w:rsidRDefault="002E6963" w:rsidP="002E6963">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2E6963" w:rsidRPr="002E6963" w:rsidRDefault="002E6963" w:rsidP="002E6963">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1.6. К занятию педагогической деятельностью не допускаются иностранные агенты (для государственных и муниципальных общеобразовательных организаций).</w:t>
      </w:r>
      <w:r w:rsidRPr="002E6963">
        <w:rPr>
          <w:rFonts w:ascii="Times New Roman" w:eastAsia="Times New Roman" w:hAnsi="Times New Roman" w:cs="Times New Roman"/>
          <w:color w:val="1E2120"/>
          <w:sz w:val="27"/>
          <w:szCs w:val="27"/>
          <w:lang w:eastAsia="ru-RU"/>
        </w:rPr>
        <w:br/>
        <w:t xml:space="preserve">1.7. В своей деятельности учитель родного языка и литературы руководствуется должностной инструкцией по ФГОС и </w:t>
      </w:r>
      <w:proofErr w:type="spellStart"/>
      <w:r w:rsidRPr="002E6963">
        <w:rPr>
          <w:rFonts w:ascii="Times New Roman" w:eastAsia="Times New Roman" w:hAnsi="Times New Roman" w:cs="Times New Roman"/>
          <w:color w:val="1E2120"/>
          <w:sz w:val="27"/>
          <w:szCs w:val="27"/>
          <w:lang w:eastAsia="ru-RU"/>
        </w:rPr>
        <w:t>профстандарту</w:t>
      </w:r>
      <w:proofErr w:type="spellEnd"/>
      <w:r w:rsidRPr="002E6963">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w:t>
      </w:r>
    </w:p>
    <w:p w:rsidR="002E6963" w:rsidRPr="002E6963" w:rsidRDefault="002E6963" w:rsidP="002E6963">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Федеральным законом «Об образовании в Российской Федерации»;</w:t>
      </w:r>
    </w:p>
    <w:p w:rsidR="002E6963" w:rsidRPr="002E6963" w:rsidRDefault="002E6963" w:rsidP="002E6963">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Федеральным государственным образовательным стандартом основного общего образования и среднего общего образования (ФГОС ООО и ФГОС СОО);</w:t>
      </w:r>
    </w:p>
    <w:p w:rsidR="002E6963" w:rsidRPr="002E6963" w:rsidRDefault="002E6963" w:rsidP="002E6963">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Федеральной образовательной программы основного общего образования (ФОП ООО) и среднего общего образования (ФОП СОО);</w:t>
      </w:r>
    </w:p>
    <w:p w:rsidR="002E6963" w:rsidRPr="002E6963" w:rsidRDefault="002E6963" w:rsidP="002E6963">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2E6963" w:rsidRPr="002E6963" w:rsidRDefault="002E6963" w:rsidP="002E6963">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2E6963" w:rsidRPr="002E6963" w:rsidRDefault="002E6963" w:rsidP="002E6963">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2E6963" w:rsidRPr="002E6963" w:rsidRDefault="002E6963" w:rsidP="002E6963">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Уставом и локальными нормативными актами, в том числе Правилами внутреннего трудового распорядка, приказами директора общеобразовательной организации;</w:t>
      </w:r>
    </w:p>
    <w:p w:rsidR="002E6963" w:rsidRPr="002E6963" w:rsidRDefault="002E6963" w:rsidP="002E6963">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2E6963" w:rsidRPr="002E6963" w:rsidRDefault="002E6963" w:rsidP="002E6963">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2E6963" w:rsidRPr="002E6963" w:rsidRDefault="002E6963" w:rsidP="002E6963">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инструкцией по охране труда для учителя родного языка;</w:t>
      </w:r>
    </w:p>
    <w:p w:rsidR="002E6963" w:rsidRPr="002E6963" w:rsidRDefault="002E6963" w:rsidP="002E6963">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Конвенцией ООН о правах ребенка.</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1.8. </w:t>
      </w:r>
      <w:ins w:id="1" w:author="Unknown">
        <w:r w:rsidRPr="002E6963">
          <w:rPr>
            <w:rFonts w:ascii="Times New Roman" w:eastAsia="Times New Roman" w:hAnsi="Times New Roman" w:cs="Times New Roman"/>
            <w:color w:val="1E2120"/>
            <w:sz w:val="27"/>
            <w:szCs w:val="27"/>
            <w:u w:val="single"/>
            <w:bdr w:val="none" w:sz="0" w:space="0" w:color="auto" w:frame="1"/>
            <w:lang w:eastAsia="ru-RU"/>
          </w:rPr>
          <w:t>Учитель родного языка и литературы должен знать:</w:t>
        </w:r>
      </w:ins>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требования ФГОС ООО и СОО к преподаванию родного языка и литературы, рекомендации по внедрению ФГОС в общеобразовательной организации;</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преподаваемые предметы «Родной язык» и «Родная литература» в пределах требований ФГОС, ФОП ООО и СОО, их истории и места в мировой культуре и науке;</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2E6963">
        <w:rPr>
          <w:rFonts w:ascii="Times New Roman" w:eastAsia="Times New Roman" w:hAnsi="Times New Roman" w:cs="Times New Roman"/>
          <w:color w:val="1E2120"/>
          <w:sz w:val="27"/>
          <w:szCs w:val="27"/>
          <w:lang w:eastAsia="ru-RU"/>
        </w:rPr>
        <w:t>компетентностного</w:t>
      </w:r>
      <w:proofErr w:type="spellEnd"/>
      <w:r w:rsidRPr="002E6963">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 xml:space="preserve">основные принципы </w:t>
      </w:r>
      <w:proofErr w:type="spellStart"/>
      <w:r w:rsidRPr="002E6963">
        <w:rPr>
          <w:rFonts w:ascii="Times New Roman" w:eastAsia="Times New Roman" w:hAnsi="Times New Roman" w:cs="Times New Roman"/>
          <w:color w:val="1E2120"/>
          <w:sz w:val="27"/>
          <w:szCs w:val="27"/>
          <w:lang w:eastAsia="ru-RU"/>
        </w:rPr>
        <w:t>деятельностного</w:t>
      </w:r>
      <w:proofErr w:type="spellEnd"/>
      <w:r w:rsidRPr="002E6963">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Федеральные рабочие программы (ФРП) по учебным предметам «Родной язык» и «Родная литература» соответствующего уровня общего образования и методику обучения родному языку и литературе;</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учебники по родному языку и литературе, отвечающие положениям ФГОС ООО и ФГОС СОО;</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основы лингвистической теории и перспективных направлений развития современной лингвистики;</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представление о широком спектре приложений лингвистики и знание доступных учащимся лингвистических элементов этих приложений;</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теорию и методику преподавания родного языка и литературы;</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контекстную языковую норму;</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стандартное общерусское произношение и лексику, их отличия от местной языковой среды;</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 xml:space="preserve">основы </w:t>
      </w:r>
      <w:proofErr w:type="spellStart"/>
      <w:r w:rsidRPr="002E6963">
        <w:rPr>
          <w:rFonts w:ascii="Times New Roman" w:eastAsia="Times New Roman" w:hAnsi="Times New Roman" w:cs="Times New Roman"/>
          <w:color w:val="1E2120"/>
          <w:sz w:val="27"/>
          <w:szCs w:val="27"/>
          <w:lang w:eastAsia="ru-RU"/>
        </w:rPr>
        <w:t>психодидактики</w:t>
      </w:r>
      <w:proofErr w:type="spellEnd"/>
      <w:r w:rsidRPr="002E6963">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основы экологии, экономики, социологии;</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родного языка и литературы, и их дидактические возможности;</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требования к оснащению и оборудованию учебных кабинетов родного языка и литературы;</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2E6963" w:rsidRPr="002E6963" w:rsidRDefault="002E6963" w:rsidP="002E6963">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1.9. </w:t>
      </w:r>
      <w:ins w:id="2" w:author="Unknown">
        <w:r w:rsidRPr="002E6963">
          <w:rPr>
            <w:rFonts w:ascii="Times New Roman" w:eastAsia="Times New Roman" w:hAnsi="Times New Roman" w:cs="Times New Roman"/>
            <w:color w:val="1E2120"/>
            <w:sz w:val="27"/>
            <w:szCs w:val="27"/>
            <w:u w:val="single"/>
            <w:bdr w:val="none" w:sz="0" w:space="0" w:color="auto" w:frame="1"/>
            <w:lang w:eastAsia="ru-RU"/>
          </w:rPr>
          <w:t>Учитель родного языка и литературы должен уметь:</w:t>
        </w:r>
      </w:ins>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проводить учебные занятия по родному языку и литературе,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планировать и осуществлять образовательную деятельность в соответствии с Федеральной основной общеобразовательной программой (ФООП);</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разрабатывать рабочие программы по родному языку и литературе на основе Федеральных рабочих программ (ФРП) по учебным предметам «Родной язык» и «Родная литература» соответствующего уровня общего образования и обеспечивать их выполнение;</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образовательной деятельности, включая информационные, а также цифровые образовательные ресурсы;</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организовать самостоятельную деятельность детей, в том числе проектную и исследовательскую;</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образовательный процесс всех учеников, в том числе с особыми потребностями в образовании: учащихся, проявивших выдающиеся способности; обучающихся, для которых родной язык не является родным; обучающихся с ограниченными возможностями здоровья;</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родному языку курсу, программе) с практикой, обсуждать с учениками актуальные события современности;</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образовательном процессе по родному языку и литературе;</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школьников);</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организовывать различные виды внеурочной деятельности: конкурсы по предмету, литературные вечера с учетом историко-культурного своеобразия региона;</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родного языка и литературы),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2E6963">
        <w:rPr>
          <w:rFonts w:ascii="Times New Roman" w:eastAsia="Times New Roman" w:hAnsi="Times New Roman" w:cs="Times New Roman"/>
          <w:color w:val="1E2120"/>
          <w:sz w:val="27"/>
          <w:szCs w:val="27"/>
          <w:lang w:eastAsia="ru-RU"/>
        </w:rPr>
        <w:t>тьюторов</w:t>
      </w:r>
      <w:proofErr w:type="spellEnd"/>
      <w:r w:rsidRPr="002E6963">
        <w:rPr>
          <w:rFonts w:ascii="Times New Roman" w:eastAsia="Times New Roman" w:hAnsi="Times New Roman" w:cs="Times New Roman"/>
          <w:color w:val="1E2120"/>
          <w:sz w:val="27"/>
          <w:szCs w:val="27"/>
          <w:lang w:eastAsia="ru-RU"/>
        </w:rPr>
        <w:t>;</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обеспечивать коммуникативную и образовательную "включенности" всех учащихся класса в образовательную деятельность;</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находить ценностный аспект учебного знания родного языка и литературы, обеспечивать его понимание обучающимися;</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владеть методами и приемами обучения родному языку, в том числе как не родному;</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вне зависимости от его реальных учебных возможностей, особенностей в поведении, состояния психического и физического здоровья;</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устанавливать контакты с учащимися разного возраста и их родителями (законными представителями), другими педагогическими и иными работниками;</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вести постоянную работу с семьями учащихся и местным сообществом по формированию речевой культуры, фиксируя различия местной и национальной языковой нормы;</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проявлять позитивное отношение к местным языковым явлениям, отражающим культурно-исторические особенности развития региона;</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проявлять позитивное отношение к родным языкам обучающихся в школе детей;</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 xml:space="preserve">владеть </w:t>
      </w:r>
      <w:proofErr w:type="spellStart"/>
      <w:r w:rsidRPr="002E6963">
        <w:rPr>
          <w:rFonts w:ascii="Times New Roman" w:eastAsia="Times New Roman" w:hAnsi="Times New Roman" w:cs="Times New Roman"/>
          <w:color w:val="1E2120"/>
          <w:sz w:val="27"/>
          <w:szCs w:val="27"/>
          <w:lang w:eastAsia="ru-RU"/>
        </w:rPr>
        <w:t>общепользовательской</w:t>
      </w:r>
      <w:proofErr w:type="spellEnd"/>
      <w:r w:rsidRPr="002E6963">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2E6963" w:rsidRPr="002E6963" w:rsidRDefault="002E6963" w:rsidP="002E6963">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давать этическую и эстетическую оценку языковых проявлений в повседневной жизни: интернет-языка, языка субкультур, языка СМИ, ненормативной лексики.</w:t>
      </w:r>
    </w:p>
    <w:p w:rsidR="002E6963" w:rsidRPr="00272649"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 xml:space="preserve">1.10. Учитель родного языка и литературы должен быть ознакомлен с должностной инструкцией, разработанной с учетом </w:t>
      </w:r>
      <w:proofErr w:type="spellStart"/>
      <w:r w:rsidRPr="002E6963">
        <w:rPr>
          <w:rFonts w:ascii="Times New Roman" w:eastAsia="Times New Roman" w:hAnsi="Times New Roman" w:cs="Times New Roman"/>
          <w:color w:val="1E2120"/>
          <w:sz w:val="27"/>
          <w:szCs w:val="27"/>
          <w:lang w:eastAsia="ru-RU"/>
        </w:rPr>
        <w:t>профстандарта</w:t>
      </w:r>
      <w:proofErr w:type="spellEnd"/>
      <w:r w:rsidRPr="002E6963">
        <w:rPr>
          <w:rFonts w:ascii="Times New Roman" w:eastAsia="Times New Roman" w:hAnsi="Times New Roman" w:cs="Times New Roman"/>
          <w:color w:val="1E2120"/>
          <w:sz w:val="27"/>
          <w:szCs w:val="27"/>
          <w:lang w:eastAsia="ru-RU"/>
        </w:rPr>
        <w:t xml:space="preserve"> и ФГОС, знать и соблюдать установленные правила и требования охраны труда и пожарной безопасности, правила личной гигиены.</w:t>
      </w:r>
      <w:r w:rsidRPr="002E6963">
        <w:rPr>
          <w:rFonts w:ascii="Times New Roman" w:eastAsia="Times New Roman" w:hAnsi="Times New Roman" w:cs="Times New Roman"/>
          <w:color w:val="1E2120"/>
          <w:sz w:val="27"/>
          <w:szCs w:val="27"/>
          <w:lang w:eastAsia="ru-RU"/>
        </w:rPr>
        <w:br/>
        <w:t>1.11. Педагог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2E6963">
        <w:rPr>
          <w:rFonts w:ascii="Times New Roman" w:eastAsia="Times New Roman" w:hAnsi="Times New Roman" w:cs="Times New Roman"/>
          <w:color w:val="1E2120"/>
          <w:sz w:val="27"/>
          <w:szCs w:val="27"/>
          <w:lang w:eastAsia="ru-RU"/>
        </w:rPr>
        <w:br/>
        <w:t>1.12. Учителю родного языка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2E6963" w:rsidRPr="002E6963" w:rsidRDefault="002E6963" w:rsidP="002E6963">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E6963">
        <w:rPr>
          <w:rFonts w:ascii="Times New Roman" w:eastAsia="Times New Roman" w:hAnsi="Times New Roman" w:cs="Times New Roman"/>
          <w:b/>
          <w:bCs/>
          <w:color w:val="1E2120"/>
          <w:sz w:val="30"/>
          <w:szCs w:val="30"/>
          <w:lang w:eastAsia="ru-RU"/>
        </w:rPr>
        <w:t>2. Трудовые функции</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u w:val="single"/>
          <w:bdr w:val="none" w:sz="0" w:space="0" w:color="auto" w:frame="1"/>
          <w:lang w:eastAsia="ru-RU"/>
        </w:rPr>
        <w:t>О</w:t>
      </w:r>
      <w:ins w:id="3" w:author="Unknown">
        <w:r w:rsidRPr="002E6963">
          <w:rPr>
            <w:rFonts w:ascii="Times New Roman" w:eastAsia="Times New Roman" w:hAnsi="Times New Roman" w:cs="Times New Roman"/>
            <w:color w:val="1E2120"/>
            <w:sz w:val="27"/>
            <w:szCs w:val="27"/>
            <w:u w:val="single"/>
            <w:bdr w:val="none" w:sz="0" w:space="0" w:color="auto" w:frame="1"/>
            <w:lang w:eastAsia="ru-RU"/>
          </w:rPr>
          <w:t>сновными трудовыми функциями учителя родного языка и литературы являются:</w:t>
        </w:r>
      </w:ins>
      <w:r w:rsidRPr="002E6963">
        <w:rPr>
          <w:rFonts w:ascii="Times New Roman" w:eastAsia="Times New Roman" w:hAnsi="Times New Roman" w:cs="Times New Roman"/>
          <w:color w:val="1E2120"/>
          <w:sz w:val="27"/>
          <w:szCs w:val="27"/>
          <w:lang w:eastAsia="ru-RU"/>
        </w:rPr>
        <w:br/>
        <w:t>2.1. </w:t>
      </w:r>
      <w:ins w:id="4" w:author="Unknown">
        <w:r w:rsidRPr="002E6963">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общеобразовательном учреждении:</w:t>
        </w:r>
      </w:ins>
      <w:r w:rsidRPr="002E6963">
        <w:rPr>
          <w:rFonts w:ascii="Times New Roman" w:eastAsia="Times New Roman" w:hAnsi="Times New Roman" w:cs="Times New Roman"/>
          <w:color w:val="1E2120"/>
          <w:sz w:val="27"/>
          <w:szCs w:val="27"/>
          <w:lang w:eastAsia="ru-RU"/>
        </w:rPr>
        <w:br/>
        <w:t>2.1.1. Общепедагогическая функция. Обучение.</w:t>
      </w:r>
      <w:r w:rsidRPr="002E6963">
        <w:rPr>
          <w:rFonts w:ascii="Times New Roman" w:eastAsia="Times New Roman" w:hAnsi="Times New Roman" w:cs="Times New Roman"/>
          <w:color w:val="1E2120"/>
          <w:sz w:val="27"/>
          <w:szCs w:val="27"/>
          <w:lang w:eastAsia="ru-RU"/>
        </w:rPr>
        <w:br/>
        <w:t>2.1.2. Воспитательная деятельность.</w:t>
      </w:r>
      <w:r w:rsidRPr="002E6963">
        <w:rPr>
          <w:rFonts w:ascii="Times New Roman" w:eastAsia="Times New Roman" w:hAnsi="Times New Roman" w:cs="Times New Roman"/>
          <w:color w:val="1E2120"/>
          <w:sz w:val="27"/>
          <w:szCs w:val="27"/>
          <w:lang w:eastAsia="ru-RU"/>
        </w:rPr>
        <w:br/>
        <w:t>2.1.3. Развивающая деятельность.</w:t>
      </w:r>
      <w:r w:rsidRPr="002E6963">
        <w:rPr>
          <w:rFonts w:ascii="Times New Roman" w:eastAsia="Times New Roman" w:hAnsi="Times New Roman" w:cs="Times New Roman"/>
          <w:color w:val="1E2120"/>
          <w:sz w:val="27"/>
          <w:szCs w:val="27"/>
          <w:lang w:eastAsia="ru-RU"/>
        </w:rPr>
        <w:br/>
        <w:t>2.2. </w:t>
      </w:r>
      <w:ins w:id="5" w:author="Unknown">
        <w:r w:rsidRPr="002E6963">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2E6963">
        <w:rPr>
          <w:rFonts w:ascii="Times New Roman" w:eastAsia="Times New Roman" w:hAnsi="Times New Roman" w:cs="Times New Roman"/>
          <w:color w:val="1E2120"/>
          <w:sz w:val="27"/>
          <w:szCs w:val="27"/>
          <w:lang w:eastAsia="ru-RU"/>
        </w:rPr>
        <w:br/>
        <w:t>2.2.1. Педагогическая деятельность по реализации образовательных программ основного и среднего общего образования.</w:t>
      </w:r>
      <w:r w:rsidRPr="002E6963">
        <w:rPr>
          <w:rFonts w:ascii="Times New Roman" w:eastAsia="Times New Roman" w:hAnsi="Times New Roman" w:cs="Times New Roman"/>
          <w:color w:val="1E2120"/>
          <w:sz w:val="27"/>
          <w:szCs w:val="27"/>
          <w:lang w:eastAsia="ru-RU"/>
        </w:rPr>
        <w:br/>
        <w:t>2.2.2. Предметное обучение. Родной язык и литература.</w:t>
      </w:r>
    </w:p>
    <w:p w:rsidR="002E6963" w:rsidRPr="002E6963" w:rsidRDefault="002E6963" w:rsidP="002E6963">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E6963">
        <w:rPr>
          <w:rFonts w:ascii="Times New Roman" w:eastAsia="Times New Roman" w:hAnsi="Times New Roman" w:cs="Times New Roman"/>
          <w:b/>
          <w:bCs/>
          <w:color w:val="1E2120"/>
          <w:sz w:val="30"/>
          <w:szCs w:val="30"/>
          <w:lang w:eastAsia="ru-RU"/>
        </w:rPr>
        <w:t>3. Должностные обязанности</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3.1. </w:t>
      </w:r>
      <w:r w:rsidRPr="002E6963">
        <w:rPr>
          <w:rFonts w:ascii="inherit" w:eastAsia="Times New Roman" w:hAnsi="inherit" w:cs="Times New Roman"/>
          <w:i/>
          <w:iCs/>
          <w:color w:val="1E2120"/>
          <w:sz w:val="27"/>
          <w:szCs w:val="27"/>
          <w:bdr w:val="none" w:sz="0" w:space="0" w:color="auto" w:frame="1"/>
          <w:lang w:eastAsia="ru-RU"/>
        </w:rPr>
        <w:t>В рамках трудовой общепедагогической функции обучения:</w:t>
      </w:r>
    </w:p>
    <w:p w:rsidR="002E6963" w:rsidRPr="002E6963" w:rsidRDefault="002E6963" w:rsidP="002E6963">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ФГОС и ФОП основного общего и среднего общего образования;</w:t>
      </w:r>
    </w:p>
    <w:p w:rsidR="002E6963" w:rsidRPr="002E6963" w:rsidRDefault="002E6963" w:rsidP="002E6963">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разрабатывает и реализует рабочие программы по родному языку и родной литературе на основе Федеральных рабочих программ (ФРП) по родному языку и родной литературе соответствующего уровня образования;</w:t>
      </w:r>
    </w:p>
    <w:p w:rsidR="002E6963" w:rsidRPr="002E6963" w:rsidRDefault="002E6963" w:rsidP="002E6963">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2E6963" w:rsidRPr="002E6963" w:rsidRDefault="002E6963" w:rsidP="002E6963">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родному языку и литературе;</w:t>
      </w:r>
    </w:p>
    <w:p w:rsidR="002E6963" w:rsidRPr="002E6963" w:rsidRDefault="002E6963" w:rsidP="002E6963">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2E6963" w:rsidRPr="002E6963" w:rsidRDefault="002E6963" w:rsidP="002E6963">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обучающимися образовательной программы по предметам «Родной язык» и «Родная литература» в соответствии с ФОП ООО и ФОП СОО;</w:t>
      </w:r>
    </w:p>
    <w:p w:rsidR="002E6963" w:rsidRPr="002E6963" w:rsidRDefault="002E6963" w:rsidP="002E6963">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формирует универсальные учебные действия;</w:t>
      </w:r>
    </w:p>
    <w:p w:rsidR="002E6963" w:rsidRPr="002E6963" w:rsidRDefault="002E6963" w:rsidP="002E6963">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формирует навыки, связанные с ИКТ;</w:t>
      </w:r>
    </w:p>
    <w:p w:rsidR="002E6963" w:rsidRPr="002E6963" w:rsidRDefault="002E6963" w:rsidP="002E6963">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формирует у детей мотивацию к обучению;</w:t>
      </w:r>
    </w:p>
    <w:p w:rsidR="002E6963" w:rsidRPr="002E6963" w:rsidRDefault="002E6963" w:rsidP="002E6963">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2E6963" w:rsidRPr="002E6963" w:rsidRDefault="002E6963" w:rsidP="002E6963">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электронного журнала и дневников).</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3.2. </w:t>
      </w:r>
      <w:r w:rsidRPr="002E6963">
        <w:rPr>
          <w:rFonts w:ascii="inherit" w:eastAsia="Times New Roman" w:hAnsi="inherit" w:cs="Times New Roman"/>
          <w:i/>
          <w:iCs/>
          <w:color w:val="1E2120"/>
          <w:sz w:val="27"/>
          <w:szCs w:val="27"/>
          <w:bdr w:val="none" w:sz="0" w:space="0" w:color="auto" w:frame="1"/>
          <w:lang w:eastAsia="ru-RU"/>
        </w:rPr>
        <w:t>В рамках трудовой функции воспитательной деятельности:</w:t>
      </w:r>
    </w:p>
    <w:p w:rsidR="002E6963" w:rsidRPr="002E6963" w:rsidRDefault="002E6963" w:rsidP="002E6963">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осуществляет регулирование поведения учащихся для обеспечения безопасной образовательной среды на уроках родного языка и литературы, поддерживает режим посещения уроков родного языка и литературы, уважая человеческое достоинство, честь и репутацию детей;</w:t>
      </w:r>
    </w:p>
    <w:p w:rsidR="002E6963" w:rsidRPr="002E6963" w:rsidRDefault="002E6963" w:rsidP="002E6963">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родного языка и литературы, так и во внеурочной деятельности;</w:t>
      </w:r>
    </w:p>
    <w:p w:rsidR="002E6963" w:rsidRPr="002E6963" w:rsidRDefault="002E6963" w:rsidP="002E6963">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ставит воспитательные цели, способствующие развитию учащихся, независимо от их способностей и характера;</w:t>
      </w:r>
    </w:p>
    <w:p w:rsidR="002E6963" w:rsidRPr="002E6963" w:rsidRDefault="002E6963" w:rsidP="002E6963">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контролирует выполнение учениками правил поведения в кабинете родного языка и литературы в соответствии с Уставом школы и Правилами внутреннего распорядка общеобразовательного учреждения;</w:t>
      </w:r>
    </w:p>
    <w:p w:rsidR="002E6963" w:rsidRPr="002E6963" w:rsidRDefault="002E6963" w:rsidP="002E6963">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(образовательной, исследовательской, проектной, творческой).</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3.3. </w:t>
      </w:r>
      <w:r w:rsidRPr="002E6963">
        <w:rPr>
          <w:rFonts w:ascii="inherit" w:eastAsia="Times New Roman" w:hAnsi="inherit" w:cs="Times New Roman"/>
          <w:i/>
          <w:iCs/>
          <w:color w:val="1E2120"/>
          <w:sz w:val="27"/>
          <w:szCs w:val="27"/>
          <w:bdr w:val="none" w:sz="0" w:space="0" w:color="auto" w:frame="1"/>
          <w:lang w:eastAsia="ru-RU"/>
        </w:rPr>
        <w:t>В рамках трудовой функции развивающей деятельности:</w:t>
      </w:r>
    </w:p>
    <w:p w:rsidR="002E6963" w:rsidRPr="002E6963" w:rsidRDefault="002E6963" w:rsidP="002E6963">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уроках родного языка и литературы;</w:t>
      </w:r>
    </w:p>
    <w:p w:rsidR="002E6963" w:rsidRPr="002E6963" w:rsidRDefault="002E6963" w:rsidP="002E6963">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 в условиях современного мира.</w:t>
      </w:r>
    </w:p>
    <w:p w:rsidR="002E6963" w:rsidRPr="002E6963" w:rsidRDefault="002E6963" w:rsidP="002E6963">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2E6963">
        <w:rPr>
          <w:rFonts w:ascii="Times New Roman" w:eastAsia="Times New Roman" w:hAnsi="Times New Roman" w:cs="Times New Roman"/>
          <w:color w:val="1E2120"/>
          <w:sz w:val="27"/>
          <w:szCs w:val="27"/>
          <w:lang w:eastAsia="ru-RU"/>
        </w:rPr>
        <w:t>аутисты</w:t>
      </w:r>
      <w:proofErr w:type="spellEnd"/>
      <w:r w:rsidRPr="002E6963">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2E6963">
        <w:rPr>
          <w:rFonts w:ascii="Times New Roman" w:eastAsia="Times New Roman" w:hAnsi="Times New Roman" w:cs="Times New Roman"/>
          <w:color w:val="1E2120"/>
          <w:sz w:val="27"/>
          <w:szCs w:val="27"/>
          <w:lang w:eastAsia="ru-RU"/>
        </w:rPr>
        <w:t>гиперактивностью</w:t>
      </w:r>
      <w:proofErr w:type="spellEnd"/>
      <w:proofErr w:type="gramEnd"/>
      <w:r w:rsidRPr="002E6963">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2E6963" w:rsidRPr="002E6963" w:rsidRDefault="002E6963" w:rsidP="002E6963">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оказывает адресную помощь учащимся школы;</w:t>
      </w:r>
    </w:p>
    <w:p w:rsidR="002E6963" w:rsidRPr="002E6963" w:rsidRDefault="002E6963" w:rsidP="002E6963">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2E6963" w:rsidRPr="002E6963" w:rsidRDefault="002E6963" w:rsidP="002E6963">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родному языку и литературе в рамках индивидуальных программ развития ребенка.</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3.4. </w:t>
      </w:r>
      <w:ins w:id="6" w:author="Unknown">
        <w:r w:rsidRPr="002E6963">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образовательных программ основного и среднего общего образования:</w:t>
        </w:r>
      </w:ins>
    </w:p>
    <w:p w:rsidR="002E6963" w:rsidRPr="002E6963" w:rsidRDefault="002E6963" w:rsidP="002E6963">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формирует у учеников общекультурную компетенцию и понимание места родного языка в общей картине мира;</w:t>
      </w:r>
    </w:p>
    <w:p w:rsidR="002E6963" w:rsidRPr="002E6963" w:rsidRDefault="002E6963" w:rsidP="002E6963">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определяет на основе анализа образовательной деятельности учащегося оптимальные (в том или ином предметном образовательном контексте) способы его обучения и развития;</w:t>
      </w:r>
    </w:p>
    <w:p w:rsidR="002E6963" w:rsidRPr="002E6963" w:rsidRDefault="002E6963" w:rsidP="002E6963">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определяет образовательную деятельность совместно с учеником, его родителями (законными представителями) и другими участниками образовательных отношений;</w:t>
      </w:r>
    </w:p>
    <w:p w:rsidR="002E6963" w:rsidRPr="002E6963" w:rsidRDefault="002E6963" w:rsidP="002E6963">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планирует специализированные образовательные процессы для класса и/или отдельных учащихся с выдающимися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w:t>
      </w:r>
    </w:p>
    <w:p w:rsidR="002E6963" w:rsidRPr="002E6963" w:rsidRDefault="002E6963" w:rsidP="002E6963">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использует совместно со школьниками иноязычные источники информации;</w:t>
      </w:r>
    </w:p>
    <w:p w:rsidR="002E6963" w:rsidRPr="002E6963" w:rsidRDefault="002E6963" w:rsidP="002E6963">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осуществляет организацию олимпиад, конференций, предметных конкурсов и лингвистических игр в школе, литературных вечеров и др.</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3.5. </w:t>
      </w:r>
      <w:r w:rsidRPr="002E6963">
        <w:rPr>
          <w:rFonts w:ascii="inherit" w:eastAsia="Times New Roman" w:hAnsi="inherit" w:cs="Times New Roman"/>
          <w:i/>
          <w:iCs/>
          <w:color w:val="1E2120"/>
          <w:sz w:val="27"/>
          <w:szCs w:val="27"/>
          <w:bdr w:val="none" w:sz="0" w:space="0" w:color="auto" w:frame="1"/>
          <w:lang w:eastAsia="ru-RU"/>
        </w:rPr>
        <w:t>В рамках трудовой функции обучения предметам «Родной язык» и «Родная литература»:</w:t>
      </w:r>
    </w:p>
    <w:p w:rsidR="002E6963" w:rsidRPr="002E6963" w:rsidRDefault="002E6963" w:rsidP="002E6963">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обучает методам понимания сообщения: анализу, структуризации, реорганизации, трансформации, сопоставлению с другими сообщениями и выявлению необходимой информации;</w:t>
      </w:r>
    </w:p>
    <w:p w:rsidR="002E6963" w:rsidRPr="002E6963" w:rsidRDefault="002E6963" w:rsidP="002E6963">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осуществляет совместно с учащимися поиск и обсуждение изменений в языковой реальности и реакции на них социума, формирует у детей "чувство меняющегося языка";</w:t>
      </w:r>
    </w:p>
    <w:p w:rsidR="002E6963" w:rsidRPr="002E6963" w:rsidRDefault="002E6963" w:rsidP="002E6963">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использует совместно с учениками источников языковой информации для решения практических или познавательных задач, в частности, этимологической информации, подчеркивая отличия научного метода изучения языка от так называемого "бытового" подхода ("народной лингвистики");</w:t>
      </w:r>
    </w:p>
    <w:p w:rsidR="002E6963" w:rsidRPr="002E6963" w:rsidRDefault="002E6963" w:rsidP="002E6963">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формирует культуру диалога через организацию устных и письменных дискуссий по проблемам, требующим принятия решений и разрешения конфликтных ситуаций;</w:t>
      </w:r>
    </w:p>
    <w:p w:rsidR="002E6963" w:rsidRPr="002E6963" w:rsidRDefault="002E6963" w:rsidP="002E6963">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организует публичные выступления детей, поощрение их участия в дебатах на школьных конференциях, форумах, интернет-форумах и интернет-конференциях;</w:t>
      </w:r>
    </w:p>
    <w:p w:rsidR="002E6963" w:rsidRPr="002E6963" w:rsidRDefault="002E6963" w:rsidP="002E6963">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формирует установку школьников на коммуникацию в максимально широком контексте, в том числе в гипермедиа-формате;</w:t>
      </w:r>
    </w:p>
    <w:p w:rsidR="002E6963" w:rsidRPr="002E6963" w:rsidRDefault="002E6963" w:rsidP="002E6963">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стимулирует сообщения обучающихся о событии или объекте (рассказ о поездке, событии семейной жизни, спектакле и т.п.), анализируя их структуру и используемые языковые и изобразительные средства;</w:t>
      </w:r>
    </w:p>
    <w:p w:rsidR="002E6963" w:rsidRPr="002E6963" w:rsidRDefault="002E6963" w:rsidP="002E6963">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обсуждает с учащимися образцы лучших произведений художественной и научной прозы, журналистики, рекламы и т.п.</w:t>
      </w:r>
    </w:p>
    <w:p w:rsidR="002E6963" w:rsidRPr="002E6963" w:rsidRDefault="002E6963" w:rsidP="002E6963">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поощряет индивидуальное и коллективное литературное творчество школьников;</w:t>
      </w:r>
    </w:p>
    <w:p w:rsidR="002E6963" w:rsidRPr="002E6963" w:rsidRDefault="002E6963" w:rsidP="002E6963">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 xml:space="preserve">поощряет участие детей в театральных постановках, стимулирование создания ими анимационных и других </w:t>
      </w:r>
      <w:proofErr w:type="spellStart"/>
      <w:r w:rsidRPr="002E6963">
        <w:rPr>
          <w:rFonts w:ascii="Times New Roman" w:eastAsia="Times New Roman" w:hAnsi="Times New Roman" w:cs="Times New Roman"/>
          <w:color w:val="1E2120"/>
          <w:sz w:val="27"/>
          <w:szCs w:val="27"/>
          <w:lang w:eastAsia="ru-RU"/>
        </w:rPr>
        <w:t>видеопродуктов</w:t>
      </w:r>
      <w:proofErr w:type="spellEnd"/>
      <w:r w:rsidRPr="002E6963">
        <w:rPr>
          <w:rFonts w:ascii="Times New Roman" w:eastAsia="Times New Roman" w:hAnsi="Times New Roman" w:cs="Times New Roman"/>
          <w:color w:val="1E2120"/>
          <w:sz w:val="27"/>
          <w:szCs w:val="27"/>
          <w:lang w:eastAsia="ru-RU"/>
        </w:rPr>
        <w:t>;</w:t>
      </w:r>
    </w:p>
    <w:p w:rsidR="002E6963" w:rsidRPr="002E6963" w:rsidRDefault="002E6963" w:rsidP="002E6963">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моделирует виды профессиональной деятельности, где коммуникативная компетентность является основным качеством работника, включая в нее заинтересованных учащихся (издание школьной газеты, художественного или научного альманаха, организация школьного радио и телевидения, разработка сценария театральной постановки или видеофильма и т.д.);</w:t>
      </w:r>
    </w:p>
    <w:p w:rsidR="002E6963" w:rsidRPr="002E6963" w:rsidRDefault="002E6963" w:rsidP="002E6963">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формирует у обучающихся умение применять в практике устной и письменной речи норм современного литературного языка;</w:t>
      </w:r>
    </w:p>
    <w:p w:rsidR="002E6963" w:rsidRPr="002E6963" w:rsidRDefault="002E6963" w:rsidP="002E6963">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контролирует наличие у учащихся рабочих тетрадей, тетрадей для контрольных работ, соблюдение установленного порядка их оформления, ведения, соблюдение единого орфографического режима;</w:t>
      </w:r>
    </w:p>
    <w:p w:rsidR="002E6963" w:rsidRPr="002E6963" w:rsidRDefault="002E6963" w:rsidP="002E6963">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формирует у учащихся культуру ссылок на источники опубликования, цитирования, сопоставления, диалога с автором, недопущения нарушения авторских прав.</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3.6. Готовит и использует в обучении различный дидактический материал, наглядные пособия, раздаточный учебный материал по родному языку и родной литературе.</w:t>
      </w:r>
      <w:r w:rsidRPr="002E6963">
        <w:rPr>
          <w:rFonts w:ascii="Times New Roman" w:eastAsia="Times New Roman" w:hAnsi="Times New Roman" w:cs="Times New Roman"/>
          <w:color w:val="1E2120"/>
          <w:sz w:val="27"/>
          <w:szCs w:val="27"/>
          <w:lang w:eastAsia="ru-RU"/>
        </w:rPr>
        <w:br/>
        <w:t>3.7.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2E6963">
        <w:rPr>
          <w:rFonts w:ascii="Times New Roman" w:eastAsia="Times New Roman" w:hAnsi="Times New Roman" w:cs="Times New Roman"/>
          <w:color w:val="1E2120"/>
          <w:sz w:val="27"/>
          <w:szCs w:val="27"/>
          <w:lang w:eastAsia="ru-RU"/>
        </w:rPr>
        <w:br/>
        <w:t>3.8. При использовании ЭСО с демонстрацией обучающих фильмов и иной информации, предусматривающей ее фиксацию в тетрадях, не превышает продолжительность непрерывного использования экрана для учащихся 5-9-х классов - 15 минут, общую продолжительность использования интерактивной доски на уроке - 30 минут.</w:t>
      </w:r>
      <w:r w:rsidRPr="002E6963">
        <w:rPr>
          <w:rFonts w:ascii="Times New Roman" w:eastAsia="Times New Roman" w:hAnsi="Times New Roman" w:cs="Times New Roman"/>
          <w:color w:val="1E2120"/>
          <w:sz w:val="27"/>
          <w:szCs w:val="27"/>
          <w:lang w:eastAsia="ru-RU"/>
        </w:rPr>
        <w:br/>
        <w:t>3.9. Учителю родного языка запрещается:</w:t>
      </w:r>
    </w:p>
    <w:p w:rsidR="002E6963" w:rsidRPr="002E6963" w:rsidRDefault="002E6963" w:rsidP="002E6963">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менять на свое усмотрение расписание занятий;</w:t>
      </w:r>
    </w:p>
    <w:p w:rsidR="002E6963" w:rsidRPr="002E6963" w:rsidRDefault="002E6963" w:rsidP="002E6963">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и перемен;</w:t>
      </w:r>
    </w:p>
    <w:p w:rsidR="002E6963" w:rsidRPr="002E6963" w:rsidRDefault="002E6963" w:rsidP="002E6963">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удалять учеников с занятий.</w:t>
      </w:r>
    </w:p>
    <w:p w:rsidR="002E6963" w:rsidRPr="00272649"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3.10. Принимает участие в ГВЭ и ЕГЭ.</w:t>
      </w:r>
      <w:r w:rsidRPr="002E6963">
        <w:rPr>
          <w:rFonts w:ascii="Times New Roman" w:eastAsia="Times New Roman" w:hAnsi="Times New Roman" w:cs="Times New Roman"/>
          <w:color w:val="1E2120"/>
          <w:sz w:val="27"/>
          <w:szCs w:val="27"/>
          <w:lang w:eastAsia="ru-RU"/>
        </w:rPr>
        <w:br/>
        <w:t>3.11. Обеспечивает охрану жизни и здоровья обучающихся во время образовательной деятельности, школьных олимпиад, конкурсов и различных внеклассных мероприятий по родному языку и родной литературе.</w:t>
      </w:r>
      <w:r w:rsidRPr="002E6963">
        <w:rPr>
          <w:rFonts w:ascii="Times New Roman" w:eastAsia="Times New Roman" w:hAnsi="Times New Roman" w:cs="Times New Roman"/>
          <w:color w:val="1E2120"/>
          <w:sz w:val="27"/>
          <w:szCs w:val="27"/>
          <w:lang w:eastAsia="ru-RU"/>
        </w:rPr>
        <w:br/>
        <w:t>3.12. Информирует непосредственного руководителя (дежурного администратора) о каждом несчастном случае, принимает меры по оказанию первой помощи пострадавшим.</w:t>
      </w:r>
      <w:r w:rsidRPr="002E6963">
        <w:rPr>
          <w:rFonts w:ascii="Times New Roman" w:eastAsia="Times New Roman" w:hAnsi="Times New Roman" w:cs="Times New Roman"/>
          <w:color w:val="1E2120"/>
          <w:sz w:val="27"/>
          <w:szCs w:val="27"/>
          <w:lang w:eastAsia="ru-RU"/>
        </w:rPr>
        <w:br/>
        <w:t>3.13.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2E6963">
        <w:rPr>
          <w:rFonts w:ascii="Times New Roman" w:eastAsia="Times New Roman" w:hAnsi="Times New Roman" w:cs="Times New Roman"/>
          <w:color w:val="1E2120"/>
          <w:sz w:val="27"/>
          <w:szCs w:val="27"/>
          <w:lang w:eastAsia="ru-RU"/>
        </w:rPr>
        <w:br/>
        <w:t>3.14.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2E6963">
        <w:rPr>
          <w:rFonts w:ascii="Times New Roman" w:eastAsia="Times New Roman" w:hAnsi="Times New Roman" w:cs="Times New Roman"/>
          <w:color w:val="1E2120"/>
          <w:sz w:val="27"/>
          <w:szCs w:val="27"/>
          <w:lang w:eastAsia="ru-RU"/>
        </w:rPr>
        <w:br/>
        <w:t>3.15. Согласно годовому плану работы общеобразовательной организации принимает участие в педагогических советах, совещаниях и семинарах, круглых столах, предметных неделях, а также в предметных школьных МО и методических объединениях учителей родного языка и литературы, которые проводятся вышестоящей организацией.</w:t>
      </w:r>
      <w:r w:rsidRPr="002E6963">
        <w:rPr>
          <w:rFonts w:ascii="Times New Roman" w:eastAsia="Times New Roman" w:hAnsi="Times New Roman" w:cs="Times New Roman"/>
          <w:color w:val="1E2120"/>
          <w:sz w:val="27"/>
          <w:szCs w:val="27"/>
          <w:lang w:eastAsia="ru-RU"/>
        </w:rPr>
        <w:br/>
        <w:t>3.16. Принимает участие в смотре-конкурсе учебных кабинетов, готовит кабинет родного языка и литературы к приемке на начало нового учебного года.</w:t>
      </w:r>
      <w:r w:rsidRPr="002E6963">
        <w:rPr>
          <w:rFonts w:ascii="Times New Roman" w:eastAsia="Times New Roman" w:hAnsi="Times New Roman" w:cs="Times New Roman"/>
          <w:color w:val="1E2120"/>
          <w:sz w:val="27"/>
          <w:szCs w:val="27"/>
          <w:lang w:eastAsia="ru-RU"/>
        </w:rPr>
        <w:br/>
        <w:t xml:space="preserve">3.17. Учитель родного языка соблюдает должностную инструкцию по </w:t>
      </w:r>
      <w:proofErr w:type="spellStart"/>
      <w:r w:rsidRPr="002E6963">
        <w:rPr>
          <w:rFonts w:ascii="Times New Roman" w:eastAsia="Times New Roman" w:hAnsi="Times New Roman" w:cs="Times New Roman"/>
          <w:color w:val="1E2120"/>
          <w:sz w:val="27"/>
          <w:szCs w:val="27"/>
          <w:lang w:eastAsia="ru-RU"/>
        </w:rPr>
        <w:t>профстандарту</w:t>
      </w:r>
      <w:proofErr w:type="spellEnd"/>
      <w:r w:rsidRPr="002E6963">
        <w:rPr>
          <w:rFonts w:ascii="Times New Roman" w:eastAsia="Times New Roman" w:hAnsi="Times New Roman" w:cs="Times New Roman"/>
          <w:color w:val="1E2120"/>
          <w:sz w:val="27"/>
          <w:szCs w:val="27"/>
          <w:lang w:eastAsia="ru-RU"/>
        </w:rPr>
        <w:t xml:space="preserve"> (ФГОС и ФОП), а также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2E6963">
        <w:rPr>
          <w:rFonts w:ascii="Times New Roman" w:eastAsia="Times New Roman" w:hAnsi="Times New Roman" w:cs="Times New Roman"/>
          <w:color w:val="1E2120"/>
          <w:sz w:val="27"/>
          <w:szCs w:val="27"/>
          <w:lang w:eastAsia="ru-RU"/>
        </w:rPr>
        <w:br/>
        <w:t>3.18. Педагог соблюдает Устав и Правила внутреннего трудового распорядка, трудовую дисциплину, режим времени работы и отдыха, требования охраны труда, пожарной безопасности и производственной санитарии.</w:t>
      </w:r>
      <w:r w:rsidRPr="002E6963">
        <w:rPr>
          <w:rFonts w:ascii="Times New Roman" w:eastAsia="Times New Roman" w:hAnsi="Times New Roman" w:cs="Times New Roman"/>
          <w:color w:val="1E2120"/>
          <w:sz w:val="27"/>
          <w:szCs w:val="27"/>
          <w:lang w:eastAsia="ru-RU"/>
        </w:rPr>
        <w:br/>
        <w:t>3.19. Систематически повышает свой профессиональный уровень. Проходит аттестацию на соответствие занимаемой должности в порядке, установленном законодательством об образовании. Периодически проходит бесплатные медицинские обследования.</w:t>
      </w:r>
      <w:r w:rsidRPr="002E6963">
        <w:rPr>
          <w:rFonts w:ascii="Times New Roman" w:eastAsia="Times New Roman" w:hAnsi="Times New Roman" w:cs="Times New Roman"/>
          <w:color w:val="1E2120"/>
          <w:sz w:val="27"/>
          <w:szCs w:val="27"/>
          <w:lang w:eastAsia="ru-RU"/>
        </w:rPr>
        <w:br/>
        <w:t>3.20. Проходит в установленном законодательством Российской Федерации порядке обучение по охране труда и проверку знания требований охраны труда, обучение мерам пожарной безопасности по программам противопожарного инструктажа.</w:t>
      </w:r>
      <w:r w:rsidRPr="002E6963">
        <w:rPr>
          <w:rFonts w:ascii="Times New Roman" w:eastAsia="Times New Roman" w:hAnsi="Times New Roman" w:cs="Times New Roman"/>
          <w:color w:val="1E2120"/>
          <w:sz w:val="27"/>
          <w:szCs w:val="27"/>
          <w:lang w:eastAsia="ru-RU"/>
        </w:rPr>
        <w:br/>
        <w:t>3.21. Осуществляет контроль соблюдения Правил внутреннего распорядка обучающихся, включая соблюдение дисциплины на учебных занятиях и правил поведения в школе.</w:t>
      </w:r>
      <w:r w:rsidRPr="002E6963">
        <w:rPr>
          <w:rFonts w:ascii="Times New Roman" w:eastAsia="Times New Roman" w:hAnsi="Times New Roman" w:cs="Times New Roman"/>
          <w:color w:val="1E2120"/>
          <w:sz w:val="27"/>
          <w:szCs w:val="27"/>
          <w:lang w:eastAsia="ru-RU"/>
        </w:rPr>
        <w:br/>
        <w:t>3.22. Учитель родного языка и литературы исполняет иные обязанности, предусмотренные Федеральным Законом «Об образовании в Российской Федерации».</w:t>
      </w:r>
      <w:r w:rsidRPr="002E6963">
        <w:rPr>
          <w:rFonts w:ascii="Times New Roman" w:eastAsia="Times New Roman" w:hAnsi="Times New Roman" w:cs="Times New Roman"/>
          <w:color w:val="1E2120"/>
          <w:sz w:val="27"/>
          <w:szCs w:val="27"/>
          <w:lang w:eastAsia="ru-RU"/>
        </w:rPr>
        <w:br/>
        <w:t>3.23. Осуществляет свою деятельность на высоком профессиональном уровне.</w:t>
      </w:r>
      <w:bookmarkStart w:id="7" w:name="_GoBack"/>
      <w:bookmarkEnd w:id="7"/>
    </w:p>
    <w:p w:rsidR="002E6963" w:rsidRPr="002E6963" w:rsidRDefault="002E6963" w:rsidP="002E6963">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E6963">
        <w:rPr>
          <w:rFonts w:ascii="Times New Roman" w:eastAsia="Times New Roman" w:hAnsi="Times New Roman" w:cs="Times New Roman"/>
          <w:b/>
          <w:bCs/>
          <w:color w:val="1E2120"/>
          <w:sz w:val="30"/>
          <w:szCs w:val="30"/>
          <w:lang w:eastAsia="ru-RU"/>
        </w:rPr>
        <w:t>4. Права</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u w:val="single"/>
          <w:bdr w:val="none" w:sz="0" w:space="0" w:color="auto" w:frame="1"/>
          <w:lang w:eastAsia="ru-RU"/>
        </w:rPr>
        <w:t>У</w:t>
      </w:r>
      <w:ins w:id="8" w:author="Unknown">
        <w:r w:rsidRPr="002E6963">
          <w:rPr>
            <w:rFonts w:ascii="Times New Roman" w:eastAsia="Times New Roman" w:hAnsi="Times New Roman" w:cs="Times New Roman"/>
            <w:color w:val="1E2120"/>
            <w:sz w:val="27"/>
            <w:szCs w:val="27"/>
            <w:u w:val="single"/>
            <w:bdr w:val="none" w:sz="0" w:space="0" w:color="auto" w:frame="1"/>
            <w:lang w:eastAsia="ru-RU"/>
          </w:rPr>
          <w:t>читель родного языка и литературы имеет следующие права:</w:t>
        </w:r>
      </w:ins>
      <w:r w:rsidRPr="002E6963">
        <w:rPr>
          <w:rFonts w:ascii="Times New Roman" w:eastAsia="Times New Roman" w:hAnsi="Times New Roman" w:cs="Times New Roman"/>
          <w:color w:val="1E2120"/>
          <w:sz w:val="27"/>
          <w:szCs w:val="27"/>
          <w:lang w:eastAsia="ru-RU"/>
        </w:rPr>
        <w:br/>
        <w:t>4.1. Право на участие в управлении общеобразовательной организацией, в том числе в коллегиальных органах управления, в порядке, установленном Уставом.</w:t>
      </w:r>
      <w:r w:rsidRPr="002E6963">
        <w:rPr>
          <w:rFonts w:ascii="Times New Roman" w:eastAsia="Times New Roman" w:hAnsi="Times New Roman" w:cs="Times New Roman"/>
          <w:color w:val="1E2120"/>
          <w:sz w:val="27"/>
          <w:szCs w:val="27"/>
          <w:lang w:eastAsia="ru-RU"/>
        </w:rPr>
        <w:br/>
        <w:t>4.2. Право на участие в работе творческих групп, в обсуждении вопросов, относящихся к деятельности школы, в том числе через органы управления и общественные организации.</w:t>
      </w:r>
      <w:r w:rsidRPr="002E6963">
        <w:rPr>
          <w:rFonts w:ascii="Times New Roman" w:eastAsia="Times New Roman" w:hAnsi="Times New Roman" w:cs="Times New Roman"/>
          <w:color w:val="1E2120"/>
          <w:sz w:val="27"/>
          <w:szCs w:val="27"/>
          <w:lang w:eastAsia="ru-RU"/>
        </w:rPr>
        <w:br/>
        <w:t>4.3. На материально-технические условия, требуемые для выполнения ФРП по родному языку и литературе.</w:t>
      </w:r>
      <w:r w:rsidRPr="002E6963">
        <w:rPr>
          <w:rFonts w:ascii="Times New Roman" w:eastAsia="Times New Roman" w:hAnsi="Times New Roman" w:cs="Times New Roman"/>
          <w:color w:val="1E2120"/>
          <w:sz w:val="27"/>
          <w:szCs w:val="27"/>
          <w:lang w:eastAsia="ru-RU"/>
        </w:rPr>
        <w:br/>
        <w:t>4.4. На рабочее место, соответствующее государственным нормативным требованиям охраны труда и пожарной безопасности, условиям Коллективного договора.</w:t>
      </w:r>
      <w:r w:rsidRPr="002E6963">
        <w:rPr>
          <w:rFonts w:ascii="Times New Roman" w:eastAsia="Times New Roman" w:hAnsi="Times New Roman" w:cs="Times New Roman"/>
          <w:color w:val="1E2120"/>
          <w:sz w:val="27"/>
          <w:szCs w:val="27"/>
          <w:lang w:eastAsia="ru-RU"/>
        </w:rPr>
        <w:br/>
        <w:t>4.5. Свободно выбирать и использовать методики обучения родному языку и родной литературе, учебные пособия и материалы, соответствующие образовательным программам основного общего и среднего общего образования общеобразовательной организации.</w:t>
      </w:r>
      <w:r w:rsidRPr="002E6963">
        <w:rPr>
          <w:rFonts w:ascii="Times New Roman" w:eastAsia="Times New Roman" w:hAnsi="Times New Roman" w:cs="Times New Roman"/>
          <w:color w:val="1E2120"/>
          <w:sz w:val="27"/>
          <w:szCs w:val="27"/>
          <w:lang w:eastAsia="ru-RU"/>
        </w:rPr>
        <w:br/>
        <w:t>4.6. Давать обучающимся во время уроков родного языка и литературы, а также перемен обязательные распоряжения, относящиеся к организации занятий и соблюдению дисциплины, привлекать учащихся к дисциплинарной ответственности в случаях и порядке, которые установлены Уставом и Правилами о поощрениях и взысканиях обучающихся.</w:t>
      </w:r>
      <w:r w:rsidRPr="002E6963">
        <w:rPr>
          <w:rFonts w:ascii="Times New Roman" w:eastAsia="Times New Roman" w:hAnsi="Times New Roman" w:cs="Times New Roman"/>
          <w:color w:val="1E2120"/>
          <w:sz w:val="27"/>
          <w:szCs w:val="27"/>
          <w:lang w:eastAsia="ru-RU"/>
        </w:rPr>
        <w:br/>
        <w:t>4.7. Право на заключение, изменение и расторжение трудового договора в порядке и на условиях, которые установлены ТК РФ, иными федеральными законами.</w:t>
      </w:r>
      <w:r w:rsidRPr="002E6963">
        <w:rPr>
          <w:rFonts w:ascii="Times New Roman" w:eastAsia="Times New Roman" w:hAnsi="Times New Roman" w:cs="Times New Roman"/>
          <w:color w:val="1E2120"/>
          <w:sz w:val="27"/>
          <w:szCs w:val="27"/>
          <w:lang w:eastAsia="ru-RU"/>
        </w:rPr>
        <w:br/>
        <w:t>4.8. Знакомиться с проектами решений директора общеобразовательной организации, которые касаются его непосредственной деятельности, с жалобами и другими документами, содержащими оценку его деятельности, давать по ним объяснения.</w:t>
      </w:r>
      <w:r w:rsidRPr="002E6963">
        <w:rPr>
          <w:rFonts w:ascii="Times New Roman" w:eastAsia="Times New Roman" w:hAnsi="Times New Roman" w:cs="Times New Roman"/>
          <w:color w:val="1E2120"/>
          <w:sz w:val="27"/>
          <w:szCs w:val="27"/>
          <w:lang w:eastAsia="ru-RU"/>
        </w:rPr>
        <w:br/>
        <w:t>4.9. Право на уважение человеческого достоинства, защиту от всех форм физического и психического насилия, оскорбления личности, на защиту профессиональной чести и достоинства, на справедливое и объективное расследование нарушения норм профессиональной этики.</w:t>
      </w:r>
      <w:r w:rsidRPr="002E6963">
        <w:rPr>
          <w:rFonts w:ascii="Times New Roman" w:eastAsia="Times New Roman" w:hAnsi="Times New Roman" w:cs="Times New Roman"/>
          <w:color w:val="1E2120"/>
          <w:sz w:val="27"/>
          <w:szCs w:val="27"/>
          <w:lang w:eastAsia="ru-RU"/>
        </w:rPr>
        <w:br/>
        <w:t>4.10. В целях защиты своих прав учитель родного языка и литературы самостоятельно или через своих представителей вправе:</w:t>
      </w:r>
    </w:p>
    <w:p w:rsidR="002E6963" w:rsidRPr="002E6963" w:rsidRDefault="002E6963" w:rsidP="002E6963">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направлять в органы управления ОУ обращения о применении к обучающимся основного и среднего общего образования (кроме обучающихся с ОВЗ (ЗПР)), нарушающим и (или) ущемляющим права педагогического работника, дисциплинарных взысканий, подлежащие обязательному рассмотрению;</w:t>
      </w:r>
    </w:p>
    <w:p w:rsidR="002E6963" w:rsidRPr="002E6963" w:rsidRDefault="002E6963" w:rsidP="002E6963">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обращаться в комиссию по урегулированию споров между участниками образовательных отношений;</w:t>
      </w:r>
    </w:p>
    <w:p w:rsidR="002E6963" w:rsidRPr="002E6963" w:rsidRDefault="002E6963" w:rsidP="002E6963">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использовать не запрещенные законодательством Российской Федерации иные способы защиты прав и законных интересов.</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4.11. Право на дополнительное профессиональное образование по профилю педагогической деятельности не реже чем один раз в три года. Аттестоваться на добровольной основе.</w:t>
      </w:r>
      <w:r w:rsidRPr="002E6963">
        <w:rPr>
          <w:rFonts w:ascii="Times New Roman" w:eastAsia="Times New Roman" w:hAnsi="Times New Roman" w:cs="Times New Roman"/>
          <w:color w:val="1E2120"/>
          <w:sz w:val="27"/>
          <w:szCs w:val="27"/>
          <w:lang w:eastAsia="ru-RU"/>
        </w:rPr>
        <w:br/>
        <w:t>4.12. На поощрения за добросовестное исполнение трудовых обязанностей, по результатам педагогической деятельности в соответствии с ТК РФ, Коллективным договором или Правилами внутреннего трудового распорядка, Уставом.</w:t>
      </w:r>
      <w:r w:rsidRPr="002E6963">
        <w:rPr>
          <w:rFonts w:ascii="Times New Roman" w:eastAsia="Times New Roman" w:hAnsi="Times New Roman" w:cs="Times New Roman"/>
          <w:color w:val="1E2120"/>
          <w:sz w:val="27"/>
          <w:szCs w:val="27"/>
          <w:lang w:eastAsia="ru-RU"/>
        </w:rPr>
        <w:br/>
        <w:t>4.13. Право на ежегодный основной удлиненный оплачиваемый отпуск, а также на длительный отпуск сроком до одного года не реже чем через каждые десять лет непрерывной педагогической работы в установленном порядке.</w:t>
      </w:r>
      <w:r w:rsidRPr="002E6963">
        <w:rPr>
          <w:rFonts w:ascii="Times New Roman" w:eastAsia="Times New Roman" w:hAnsi="Times New Roman" w:cs="Times New Roman"/>
          <w:color w:val="1E2120"/>
          <w:sz w:val="27"/>
          <w:szCs w:val="27"/>
          <w:lang w:eastAsia="ru-RU"/>
        </w:rPr>
        <w:br/>
        <w:t>4.14. Право на досрочное назначение страховой пенсии по старости в порядке, установленном законодательством Российской Федерации и иные трудовые права, меры социальной поддержки, установленные федеральными законами и законодательными актами субъекта Российской Федерации, Уставом и Коллективным договором.</w:t>
      </w:r>
      <w:r w:rsidRPr="002E6963">
        <w:rPr>
          <w:rFonts w:ascii="Times New Roman" w:eastAsia="Times New Roman" w:hAnsi="Times New Roman" w:cs="Times New Roman"/>
          <w:color w:val="1E2120"/>
          <w:sz w:val="27"/>
          <w:szCs w:val="27"/>
          <w:lang w:eastAsia="ru-RU"/>
        </w:rPr>
        <w:br/>
        <w:t>4.15. Учитель родного языка имеет иные трудовые права, социальные гарантии и меры социальной поддержки, установленные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Уставом школы, Коллективным договором и Правилами внутреннего трудового распорядка.</w:t>
      </w:r>
    </w:p>
    <w:p w:rsidR="002E6963" w:rsidRPr="002E6963" w:rsidRDefault="002E6963" w:rsidP="002E6963">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E6963">
        <w:rPr>
          <w:rFonts w:ascii="Times New Roman" w:eastAsia="Times New Roman" w:hAnsi="Times New Roman" w:cs="Times New Roman"/>
          <w:b/>
          <w:bCs/>
          <w:color w:val="1E2120"/>
          <w:sz w:val="30"/>
          <w:szCs w:val="30"/>
          <w:lang w:eastAsia="ru-RU"/>
        </w:rPr>
        <w:t>5. Ответственность</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5.1. </w:t>
      </w:r>
      <w:ins w:id="9" w:author="Unknown">
        <w:r w:rsidRPr="002E6963">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родного языка и литературы несет ответственность:</w:t>
        </w:r>
      </w:ins>
    </w:p>
    <w:p w:rsidR="002E6963" w:rsidRPr="002E6963" w:rsidRDefault="002E6963" w:rsidP="002E6963">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за жизнь и здоровье обучающихся во время образовательной деятельности с ними;</w:t>
      </w:r>
    </w:p>
    <w:p w:rsidR="002E6963" w:rsidRPr="002E6963" w:rsidRDefault="002E6963" w:rsidP="002E6963">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родному языку и литературе в соответствии с учебным планом;</w:t>
      </w:r>
    </w:p>
    <w:p w:rsidR="002E6963" w:rsidRPr="002E6963" w:rsidRDefault="002E6963" w:rsidP="002E6963">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обучающихся, нарушение требований к организации и осуществлению образовательной деятельности;</w:t>
      </w:r>
    </w:p>
    <w:p w:rsidR="002E6963" w:rsidRPr="002E6963" w:rsidRDefault="002E6963" w:rsidP="002E6963">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за неоказание первой помощи пострадавшему, не своевременное извещение или скрытие несчастного случая;</w:t>
      </w:r>
    </w:p>
    <w:p w:rsidR="002E6963" w:rsidRPr="002E6963" w:rsidRDefault="002E6963" w:rsidP="002E6963">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за отсутствие должного контроля соблюдения обучающимися требований правил безопасного поведения в кабинете родного языка;</w:t>
      </w:r>
    </w:p>
    <w:p w:rsidR="002E6963" w:rsidRPr="002E6963" w:rsidRDefault="002E6963" w:rsidP="002E6963">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за нарушение порядка действий при чрезвычайной ситуации и эвакуации.</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 xml:space="preserve">5.2. За совершение дисциплинарного проступка, то есть неисполнение или ненадлежащее исполнение по вине учителя родного языка и литературы возложенных на него трудовых обязанностей, должностной инструкции по </w:t>
      </w:r>
      <w:proofErr w:type="spellStart"/>
      <w:r w:rsidRPr="002E6963">
        <w:rPr>
          <w:rFonts w:ascii="Times New Roman" w:eastAsia="Times New Roman" w:hAnsi="Times New Roman" w:cs="Times New Roman"/>
          <w:color w:val="1E2120"/>
          <w:sz w:val="27"/>
          <w:szCs w:val="27"/>
          <w:lang w:eastAsia="ru-RU"/>
        </w:rPr>
        <w:t>профстандарту</w:t>
      </w:r>
      <w:proofErr w:type="spellEnd"/>
      <w:r w:rsidRPr="002E6963">
        <w:rPr>
          <w:rFonts w:ascii="Times New Roman" w:eastAsia="Times New Roman" w:hAnsi="Times New Roman" w:cs="Times New Roman"/>
          <w:color w:val="1E2120"/>
          <w:sz w:val="27"/>
          <w:szCs w:val="27"/>
          <w:lang w:eastAsia="ru-RU"/>
        </w:rPr>
        <w:t>, Устава и Правил внутреннего трудового распорядка школы, иных локальных нормативных актов, несет дисциплинарную ответственность в порядке, определенном трудовым законодательством Российской Федерации. Неисполнение или ненадлежащее исполнение обязанностей, предусмотренных частью 1 статьи 48 Федерального закона "Об образовании в Российской Федерации" от 29.12.2012 N 273-ФЗ, учитывается при прохождении аттестации.</w:t>
      </w:r>
      <w:r w:rsidRPr="002E6963">
        <w:rPr>
          <w:rFonts w:ascii="Times New Roman" w:eastAsia="Times New Roman" w:hAnsi="Times New Roman" w:cs="Times New Roman"/>
          <w:color w:val="1E2120"/>
          <w:sz w:val="27"/>
          <w:szCs w:val="27"/>
          <w:lang w:eastAsia="ru-RU"/>
        </w:rPr>
        <w:b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учитель родного языка и литературы может быть освобожден от занимаемой должности в соответствии с Трудовым Кодексом Российской Федерации. Увольнение за данный поступок не является мерой дисциплинарной ответственности.</w:t>
      </w:r>
      <w:r w:rsidRPr="002E6963">
        <w:rPr>
          <w:rFonts w:ascii="Times New Roman" w:eastAsia="Times New Roman" w:hAnsi="Times New Roman" w:cs="Times New Roman"/>
          <w:color w:val="1E2120"/>
          <w:sz w:val="27"/>
          <w:szCs w:val="27"/>
          <w:lang w:eastAsia="ru-RU"/>
        </w:rPr>
        <w:br/>
        <w:t>5.4. За невыполнение требований охраны труда, несоблюдения правил пожарной безопасности, санитарно-гигиенических правил и норм организации образовательной деятельности учитель родного языка несет ответственность в пределах определенных административным законодательством Российской Федерации.</w:t>
      </w:r>
      <w:r w:rsidRPr="002E6963">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учитель родного языка и литературы несёт материальную ответственность в порядке и в пределах, определенных трудовым и (или) гражданским законодательством Российской Федерации.</w:t>
      </w:r>
      <w:r w:rsidRPr="002E6963">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2E6963" w:rsidRPr="002E6963" w:rsidRDefault="002E6963" w:rsidP="002E6963">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E6963">
        <w:rPr>
          <w:rFonts w:ascii="Times New Roman" w:eastAsia="Times New Roman" w:hAnsi="Times New Roman" w:cs="Times New Roman"/>
          <w:b/>
          <w:bCs/>
          <w:color w:val="1E2120"/>
          <w:sz w:val="30"/>
          <w:szCs w:val="30"/>
          <w:lang w:eastAsia="ru-RU"/>
        </w:rPr>
        <w:t>6. Взаимоотношения. Связи по должности</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6.1. Продолжительность рабочего времени для учителя родного языка и литературы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рабочее время учителя родного языка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согласно трудовым (должностным) обязанностям.</w:t>
      </w:r>
      <w:r w:rsidRPr="002E6963">
        <w:rPr>
          <w:rFonts w:ascii="Times New Roman" w:eastAsia="Times New Roman" w:hAnsi="Times New Roman" w:cs="Times New Roman"/>
          <w:color w:val="1E2120"/>
          <w:sz w:val="27"/>
          <w:szCs w:val="27"/>
          <w:lang w:eastAsia="ru-RU"/>
        </w:rPr>
        <w:br/>
        <w:t>6.2. Во время каникул, не приходящихся на отпуск, учитель родного языка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w:t>
      </w:r>
      <w:r w:rsidRPr="002E6963">
        <w:rPr>
          <w:rFonts w:ascii="Times New Roman" w:eastAsia="Times New Roman" w:hAnsi="Times New Roman" w:cs="Times New Roman"/>
          <w:color w:val="1E2120"/>
          <w:sz w:val="27"/>
          <w:szCs w:val="27"/>
          <w:lang w:eastAsia="ru-RU"/>
        </w:rPr>
        <w:br/>
        <w:t>6.3. Заменяет уроки временно отсутствующих преподавателей на условиях почасовой оплаты и по тарификации. Заменяется на период временного отсутствия учителями родного языка и литературы или учителями, имеющими отставание по учебному плану в преподавании своего предмета в данном классе.</w:t>
      </w:r>
      <w:r w:rsidRPr="002E6963">
        <w:rPr>
          <w:rFonts w:ascii="Times New Roman" w:eastAsia="Times New Roman" w:hAnsi="Times New Roman" w:cs="Times New Roman"/>
          <w:color w:val="1E2120"/>
          <w:sz w:val="27"/>
          <w:szCs w:val="27"/>
          <w:lang w:eastAsia="ru-RU"/>
        </w:rPr>
        <w:br/>
        <w:t>6.4.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2E6963">
        <w:rPr>
          <w:rFonts w:ascii="Times New Roman" w:eastAsia="Times New Roman" w:hAnsi="Times New Roman" w:cs="Times New Roman"/>
          <w:color w:val="1E2120"/>
          <w:sz w:val="27"/>
          <w:szCs w:val="27"/>
          <w:lang w:eastAsia="ru-RU"/>
        </w:rPr>
        <w:br/>
        <w:t>6.5. Систематически обменивается информацией по вопросам, входящим в его компетенцию, с администрацией и педагогическими работниками, по вопросам успеваемости обучающихся – с родителями (лицами, их заменяющими).</w:t>
      </w:r>
      <w:r w:rsidRPr="002E6963">
        <w:rPr>
          <w:rFonts w:ascii="Times New Roman" w:eastAsia="Times New Roman" w:hAnsi="Times New Roman" w:cs="Times New Roman"/>
          <w:color w:val="1E2120"/>
          <w:sz w:val="27"/>
          <w:szCs w:val="27"/>
          <w:lang w:eastAsia="ru-RU"/>
        </w:rPr>
        <w:br/>
        <w:t>6.6. В своей деятельности взаимодействует с классными руководителями, педагогом-психологом, социальным педагогом, педагогом-библиотекарем, учителями русского языка.</w:t>
      </w:r>
      <w:r w:rsidRPr="002E6963">
        <w:rPr>
          <w:rFonts w:ascii="Times New Roman" w:eastAsia="Times New Roman" w:hAnsi="Times New Roman" w:cs="Times New Roman"/>
          <w:color w:val="1E2120"/>
          <w:sz w:val="27"/>
          <w:szCs w:val="27"/>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2E6963">
        <w:rPr>
          <w:rFonts w:ascii="Times New Roman" w:eastAsia="Times New Roman" w:hAnsi="Times New Roman" w:cs="Times New Roman"/>
          <w:color w:val="1E2120"/>
          <w:sz w:val="27"/>
          <w:szCs w:val="27"/>
          <w:lang w:eastAsia="ru-RU"/>
        </w:rPr>
        <w:br/>
        <w:t>6.8. Информирует непосредственного руководителя о факте возникновения групповых инфекционных и неинфекционных заболеваний, заместителя директора по АХЧ – о недостатках в обеспечении образовательной деятельности, аварийных ситуациях в работе систем электроосвещения, отопления и водопровода.</w:t>
      </w:r>
    </w:p>
    <w:p w:rsidR="002E6963" w:rsidRPr="002E6963" w:rsidRDefault="002E6963" w:rsidP="002E6963">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E6963">
        <w:rPr>
          <w:rFonts w:ascii="Times New Roman" w:eastAsia="Times New Roman" w:hAnsi="Times New Roman" w:cs="Times New Roman"/>
          <w:b/>
          <w:bCs/>
          <w:color w:val="1E2120"/>
          <w:sz w:val="30"/>
          <w:szCs w:val="30"/>
          <w:lang w:eastAsia="ru-RU"/>
        </w:rPr>
        <w:t>7. Заключительные положения</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Times New Roman" w:eastAsia="Times New Roman" w:hAnsi="Times New Roman" w:cs="Times New Roman"/>
          <w:color w:val="1E2120"/>
          <w:sz w:val="27"/>
          <w:szCs w:val="27"/>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2E6963">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2E6963">
        <w:rPr>
          <w:rFonts w:ascii="Times New Roman" w:eastAsia="Times New Roman" w:hAnsi="Times New Roman" w:cs="Times New Roman"/>
          <w:color w:val="1E2120"/>
          <w:sz w:val="27"/>
          <w:szCs w:val="27"/>
          <w:lang w:eastAsia="ru-RU"/>
        </w:rPr>
        <w:br/>
        <w:t xml:space="preserve">7.3. Факт ознакомления учителя родного языка с настоящей должностной инструкцией по </w:t>
      </w:r>
      <w:proofErr w:type="spellStart"/>
      <w:r w:rsidRPr="002E6963">
        <w:rPr>
          <w:rFonts w:ascii="Times New Roman" w:eastAsia="Times New Roman" w:hAnsi="Times New Roman" w:cs="Times New Roman"/>
          <w:color w:val="1E2120"/>
          <w:sz w:val="27"/>
          <w:szCs w:val="27"/>
          <w:lang w:eastAsia="ru-RU"/>
        </w:rPr>
        <w:t>профстандарту</w:t>
      </w:r>
      <w:proofErr w:type="spellEnd"/>
      <w:r w:rsidRPr="002E6963">
        <w:rPr>
          <w:rFonts w:ascii="Times New Roman" w:eastAsia="Times New Roman" w:hAnsi="Times New Roman" w:cs="Times New Roman"/>
          <w:color w:val="1E2120"/>
          <w:sz w:val="27"/>
          <w:szCs w:val="27"/>
          <w:lang w:eastAsia="ru-RU"/>
        </w:rPr>
        <w:t xml:space="preserve"> подтверждается подписью в экземпляре инструкции, хранящемся у директора школы, а также в журнале ознакомления с должностными инструкциями.</w:t>
      </w:r>
      <w:r w:rsidRPr="002E6963">
        <w:rPr>
          <w:rFonts w:ascii="Times New Roman" w:eastAsia="Times New Roman" w:hAnsi="Times New Roman" w:cs="Times New Roman"/>
          <w:color w:val="1E2120"/>
          <w:sz w:val="27"/>
          <w:szCs w:val="27"/>
          <w:lang w:eastAsia="ru-RU"/>
        </w:rPr>
        <w:br/>
        <w:t>7.4. Контроль исполнения данной должностной инструкции возлагается на заместителя директора по УВР общеобразовательной организации.</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inherit" w:eastAsia="Times New Roman" w:hAnsi="inherit" w:cs="Times New Roman"/>
          <w:i/>
          <w:iCs/>
          <w:color w:val="1E2120"/>
          <w:sz w:val="27"/>
          <w:szCs w:val="27"/>
          <w:bdr w:val="none" w:sz="0" w:space="0" w:color="auto" w:frame="1"/>
          <w:lang w:eastAsia="ru-RU"/>
        </w:rPr>
        <w:t>Должностную инструкцию разработал:</w:t>
      </w:r>
      <w:r w:rsidRPr="002E6963">
        <w:rPr>
          <w:rFonts w:ascii="Times New Roman" w:eastAsia="Times New Roman" w:hAnsi="Times New Roman" w:cs="Times New Roman"/>
          <w:color w:val="1E2120"/>
          <w:sz w:val="27"/>
          <w:szCs w:val="27"/>
          <w:lang w:eastAsia="ru-RU"/>
        </w:rPr>
        <w:t> _____________ /_______________________/</w:t>
      </w:r>
    </w:p>
    <w:p w:rsidR="002E6963" w:rsidRPr="002E6963" w:rsidRDefault="002E6963" w:rsidP="002E6963">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E6963">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w:t>
      </w:r>
      <w:r w:rsidRPr="002E6963">
        <w:rPr>
          <w:rFonts w:ascii="Times New Roman" w:eastAsia="Times New Roman" w:hAnsi="Times New Roman" w:cs="Times New Roman"/>
          <w:color w:val="1E2120"/>
          <w:sz w:val="27"/>
          <w:szCs w:val="27"/>
          <w:lang w:eastAsia="ru-RU"/>
        </w:rPr>
        <w:br/>
        <w:t>«___»_________202__г. _____________ /_______________________/</w:t>
      </w:r>
    </w:p>
    <w:p w:rsidR="00003AE9" w:rsidRDefault="00003AE9"/>
    <w:sectPr w:rsidR="00003A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45435"/>
    <w:multiLevelType w:val="multilevel"/>
    <w:tmpl w:val="9BA6B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DF7899"/>
    <w:multiLevelType w:val="multilevel"/>
    <w:tmpl w:val="C7464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FA063D"/>
    <w:multiLevelType w:val="multilevel"/>
    <w:tmpl w:val="E7C61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D1F4B1B"/>
    <w:multiLevelType w:val="multilevel"/>
    <w:tmpl w:val="329C1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4B70C80"/>
    <w:multiLevelType w:val="multilevel"/>
    <w:tmpl w:val="916C6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46B730F"/>
    <w:multiLevelType w:val="multilevel"/>
    <w:tmpl w:val="C6C02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6B111A9"/>
    <w:multiLevelType w:val="multilevel"/>
    <w:tmpl w:val="5B763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CAB595C"/>
    <w:multiLevelType w:val="multilevel"/>
    <w:tmpl w:val="CCF43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17A5506"/>
    <w:multiLevelType w:val="multilevel"/>
    <w:tmpl w:val="2D2A0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4683AF5"/>
    <w:multiLevelType w:val="multilevel"/>
    <w:tmpl w:val="1A4E7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F212350"/>
    <w:multiLevelType w:val="multilevel"/>
    <w:tmpl w:val="F934C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81D3643"/>
    <w:multiLevelType w:val="multilevel"/>
    <w:tmpl w:val="AE7AF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5"/>
  </w:num>
  <w:num w:numId="3">
    <w:abstractNumId w:val="8"/>
  </w:num>
  <w:num w:numId="4">
    <w:abstractNumId w:val="11"/>
  </w:num>
  <w:num w:numId="5">
    <w:abstractNumId w:val="10"/>
  </w:num>
  <w:num w:numId="6">
    <w:abstractNumId w:val="1"/>
  </w:num>
  <w:num w:numId="7">
    <w:abstractNumId w:val="4"/>
  </w:num>
  <w:num w:numId="8">
    <w:abstractNumId w:val="9"/>
  </w:num>
  <w:num w:numId="9">
    <w:abstractNumId w:val="0"/>
  </w:num>
  <w:num w:numId="10">
    <w:abstractNumId w:val="3"/>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39D"/>
    <w:rsid w:val="00003AE9"/>
    <w:rsid w:val="00272649"/>
    <w:rsid w:val="002E6963"/>
    <w:rsid w:val="00EE63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6ADD9"/>
  <w15:chartTrackingRefBased/>
  <w15:docId w15:val="{569FB217-3688-4FDF-932B-792515F6E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906275">
      <w:bodyDiv w:val="1"/>
      <w:marLeft w:val="0"/>
      <w:marRight w:val="0"/>
      <w:marTop w:val="0"/>
      <w:marBottom w:val="0"/>
      <w:divBdr>
        <w:top w:val="none" w:sz="0" w:space="0" w:color="auto"/>
        <w:left w:val="none" w:sz="0" w:space="0" w:color="auto"/>
        <w:bottom w:val="none" w:sz="0" w:space="0" w:color="auto"/>
        <w:right w:val="none" w:sz="0" w:space="0" w:color="auto"/>
      </w:divBdr>
      <w:divsChild>
        <w:div w:id="2147039058">
          <w:marLeft w:val="0"/>
          <w:marRight w:val="0"/>
          <w:marTop w:val="0"/>
          <w:marBottom w:val="0"/>
          <w:divBdr>
            <w:top w:val="none" w:sz="0" w:space="0" w:color="auto"/>
            <w:left w:val="none" w:sz="0" w:space="0" w:color="auto"/>
            <w:bottom w:val="none" w:sz="0" w:space="0" w:color="auto"/>
            <w:right w:val="none" w:sz="0" w:space="0" w:color="auto"/>
          </w:divBdr>
          <w:divsChild>
            <w:div w:id="1721704046">
              <w:marLeft w:val="0"/>
              <w:marRight w:val="0"/>
              <w:marTop w:val="0"/>
              <w:marBottom w:val="0"/>
              <w:divBdr>
                <w:top w:val="none" w:sz="0" w:space="0" w:color="auto"/>
                <w:left w:val="none" w:sz="0" w:space="0" w:color="auto"/>
                <w:bottom w:val="none" w:sz="0" w:space="0" w:color="auto"/>
                <w:right w:val="none" w:sz="0" w:space="0" w:color="auto"/>
              </w:divBdr>
              <w:divsChild>
                <w:div w:id="152376187">
                  <w:marLeft w:val="0"/>
                  <w:marRight w:val="0"/>
                  <w:marTop w:val="0"/>
                  <w:marBottom w:val="0"/>
                  <w:divBdr>
                    <w:top w:val="none" w:sz="0" w:space="0" w:color="auto"/>
                    <w:left w:val="none" w:sz="0" w:space="0" w:color="auto"/>
                    <w:bottom w:val="none" w:sz="0" w:space="0" w:color="auto"/>
                    <w:right w:val="none" w:sz="0" w:space="0" w:color="auto"/>
                  </w:divBdr>
                  <w:divsChild>
                    <w:div w:id="269701426">
                      <w:marLeft w:val="0"/>
                      <w:marRight w:val="0"/>
                      <w:marTop w:val="0"/>
                      <w:marBottom w:val="0"/>
                      <w:divBdr>
                        <w:top w:val="none" w:sz="0" w:space="0" w:color="auto"/>
                        <w:left w:val="none" w:sz="0" w:space="0" w:color="auto"/>
                        <w:bottom w:val="none" w:sz="0" w:space="0" w:color="auto"/>
                        <w:right w:val="none" w:sz="0" w:space="0" w:color="auto"/>
                      </w:divBdr>
                      <w:divsChild>
                        <w:div w:id="743844690">
                          <w:marLeft w:val="0"/>
                          <w:marRight w:val="0"/>
                          <w:marTop w:val="0"/>
                          <w:marBottom w:val="0"/>
                          <w:divBdr>
                            <w:top w:val="none" w:sz="0" w:space="0" w:color="auto"/>
                            <w:left w:val="none" w:sz="0" w:space="0" w:color="auto"/>
                            <w:bottom w:val="none" w:sz="0" w:space="0" w:color="auto"/>
                            <w:right w:val="none" w:sz="0" w:space="0" w:color="auto"/>
                          </w:divBdr>
                          <w:divsChild>
                            <w:div w:id="255752335">
                              <w:marLeft w:val="0"/>
                              <w:marRight w:val="0"/>
                              <w:marTop w:val="0"/>
                              <w:marBottom w:val="0"/>
                              <w:divBdr>
                                <w:top w:val="none" w:sz="0" w:space="0" w:color="auto"/>
                                <w:left w:val="none" w:sz="0" w:space="0" w:color="auto"/>
                                <w:bottom w:val="none" w:sz="0" w:space="0" w:color="auto"/>
                                <w:right w:val="none" w:sz="0" w:space="0" w:color="auto"/>
                              </w:divBdr>
                              <w:divsChild>
                                <w:div w:id="1870878243">
                                  <w:marLeft w:val="0"/>
                                  <w:marRight w:val="0"/>
                                  <w:marTop w:val="0"/>
                                  <w:marBottom w:val="0"/>
                                  <w:divBdr>
                                    <w:top w:val="none" w:sz="0" w:space="0" w:color="auto"/>
                                    <w:left w:val="none" w:sz="0" w:space="0" w:color="auto"/>
                                    <w:bottom w:val="none" w:sz="0" w:space="0" w:color="auto"/>
                                    <w:right w:val="none" w:sz="0" w:space="0" w:color="auto"/>
                                  </w:divBdr>
                                  <w:divsChild>
                                    <w:div w:id="1359042012">
                                      <w:marLeft w:val="0"/>
                                      <w:marRight w:val="0"/>
                                      <w:marTop w:val="0"/>
                                      <w:marBottom w:val="0"/>
                                      <w:divBdr>
                                        <w:top w:val="none" w:sz="0" w:space="0" w:color="auto"/>
                                        <w:left w:val="none" w:sz="0" w:space="0" w:color="auto"/>
                                        <w:bottom w:val="none" w:sz="0" w:space="0" w:color="auto"/>
                                        <w:right w:val="none" w:sz="0" w:space="0" w:color="auto"/>
                                      </w:divBdr>
                                      <w:divsChild>
                                        <w:div w:id="1547176168">
                                          <w:marLeft w:val="0"/>
                                          <w:marRight w:val="0"/>
                                          <w:marTop w:val="0"/>
                                          <w:marBottom w:val="0"/>
                                          <w:divBdr>
                                            <w:top w:val="none" w:sz="0" w:space="0" w:color="auto"/>
                                            <w:left w:val="none" w:sz="0" w:space="0" w:color="auto"/>
                                            <w:bottom w:val="none" w:sz="0" w:space="0" w:color="auto"/>
                                            <w:right w:val="none" w:sz="0" w:space="0" w:color="auto"/>
                                          </w:divBdr>
                                        </w:div>
                                        <w:div w:id="68394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1632308">
          <w:marLeft w:val="0"/>
          <w:marRight w:val="0"/>
          <w:marTop w:val="0"/>
          <w:marBottom w:val="0"/>
          <w:divBdr>
            <w:top w:val="none" w:sz="0" w:space="0" w:color="auto"/>
            <w:left w:val="none" w:sz="0" w:space="0" w:color="auto"/>
            <w:bottom w:val="none" w:sz="0" w:space="0" w:color="auto"/>
            <w:right w:val="none" w:sz="0" w:space="0" w:color="auto"/>
          </w:divBdr>
          <w:divsChild>
            <w:div w:id="2012100256">
              <w:marLeft w:val="0"/>
              <w:marRight w:val="0"/>
              <w:marTop w:val="0"/>
              <w:marBottom w:val="0"/>
              <w:divBdr>
                <w:top w:val="none" w:sz="0" w:space="0" w:color="auto"/>
                <w:left w:val="none" w:sz="0" w:space="0" w:color="auto"/>
                <w:bottom w:val="none" w:sz="0" w:space="0" w:color="auto"/>
                <w:right w:val="none" w:sz="0" w:space="0" w:color="auto"/>
              </w:divBdr>
              <w:divsChild>
                <w:div w:id="1348678952">
                  <w:marLeft w:val="0"/>
                  <w:marRight w:val="0"/>
                  <w:marTop w:val="0"/>
                  <w:marBottom w:val="0"/>
                  <w:divBdr>
                    <w:top w:val="none" w:sz="0" w:space="0" w:color="auto"/>
                    <w:left w:val="none" w:sz="0" w:space="0" w:color="auto"/>
                    <w:bottom w:val="none" w:sz="0" w:space="0" w:color="auto"/>
                    <w:right w:val="none" w:sz="0" w:space="0" w:color="auto"/>
                  </w:divBdr>
                </w:div>
                <w:div w:id="582564087">
                  <w:marLeft w:val="0"/>
                  <w:marRight w:val="0"/>
                  <w:marTop w:val="0"/>
                  <w:marBottom w:val="0"/>
                  <w:divBdr>
                    <w:top w:val="none" w:sz="0" w:space="0" w:color="auto"/>
                    <w:left w:val="none" w:sz="0" w:space="0" w:color="auto"/>
                    <w:bottom w:val="none" w:sz="0" w:space="0" w:color="auto"/>
                    <w:right w:val="none" w:sz="0" w:space="0" w:color="auto"/>
                  </w:divBdr>
                  <w:divsChild>
                    <w:div w:id="980228272">
                      <w:marLeft w:val="0"/>
                      <w:marRight w:val="0"/>
                      <w:marTop w:val="0"/>
                      <w:marBottom w:val="0"/>
                      <w:divBdr>
                        <w:top w:val="none" w:sz="0" w:space="0" w:color="auto"/>
                        <w:left w:val="none" w:sz="0" w:space="0" w:color="auto"/>
                        <w:bottom w:val="none" w:sz="0" w:space="0" w:color="auto"/>
                        <w:right w:val="none" w:sz="0" w:space="0" w:color="auto"/>
                      </w:divBdr>
                    </w:div>
                  </w:divsChild>
                </w:div>
                <w:div w:id="2014607140">
                  <w:marLeft w:val="0"/>
                  <w:marRight w:val="0"/>
                  <w:marTop w:val="0"/>
                  <w:marBottom w:val="0"/>
                  <w:divBdr>
                    <w:top w:val="none" w:sz="0" w:space="0" w:color="auto"/>
                    <w:left w:val="none" w:sz="0" w:space="0" w:color="auto"/>
                    <w:bottom w:val="none" w:sz="0" w:space="0" w:color="auto"/>
                    <w:right w:val="none" w:sz="0" w:space="0" w:color="auto"/>
                  </w:divBdr>
                  <w:divsChild>
                    <w:div w:id="137896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5356</Words>
  <Characters>30532</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2025-03-03T06:44:00Z</dcterms:created>
  <dcterms:modified xsi:type="dcterms:W3CDTF">2025-03-07T05:44:00Z</dcterms:modified>
</cp:coreProperties>
</file>